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E8F2" w14:textId="31F52D79" w:rsidR="002C05A6" w:rsidRDefault="00E567CB" w:rsidP="007A74D7">
      <w:pPr>
        <w:spacing w:after="120" w:line="240" w:lineRule="auto"/>
        <w:jc w:val="right"/>
      </w:pPr>
      <w:r w:rsidRPr="005D660F">
        <w:t xml:space="preserve">Príloha č. </w:t>
      </w:r>
      <w:r w:rsidR="005D660F" w:rsidRPr="005D660F">
        <w:t>9</w:t>
      </w:r>
    </w:p>
    <w:p w14:paraId="098C4B15" w14:textId="77777777" w:rsidR="00BE585D" w:rsidRPr="00F91A22" w:rsidRDefault="00BE585D" w:rsidP="007A74D7">
      <w:pPr>
        <w:spacing w:after="120" w:line="240" w:lineRule="auto"/>
        <w:jc w:val="right"/>
        <w:rPr>
          <w:b/>
          <w:sz w:val="20"/>
          <w:szCs w:val="20"/>
        </w:rPr>
      </w:pPr>
    </w:p>
    <w:p w14:paraId="5243AD55" w14:textId="3E3A5588" w:rsidR="0038297F" w:rsidRDefault="00BE585D" w:rsidP="00A86D43">
      <w:pPr>
        <w:jc w:val="center"/>
        <w:rPr>
          <w:b/>
          <w:sz w:val="28"/>
          <w:szCs w:val="28"/>
        </w:rPr>
      </w:pPr>
      <w:r w:rsidRPr="0038297F">
        <w:rPr>
          <w:b/>
          <w:sz w:val="28"/>
          <w:szCs w:val="28"/>
        </w:rPr>
        <w:t xml:space="preserve">Spôsob preukázania splnenia podmienky dodržania zásady </w:t>
      </w:r>
      <w:r w:rsidR="0038297F">
        <w:rPr>
          <w:b/>
          <w:sz w:val="28"/>
          <w:szCs w:val="28"/>
        </w:rPr>
        <w:br/>
      </w:r>
      <w:r w:rsidRPr="0038297F">
        <w:rPr>
          <w:b/>
          <w:sz w:val="28"/>
          <w:szCs w:val="28"/>
        </w:rPr>
        <w:t xml:space="preserve">„nespôsobovať významnú škodu“ </w:t>
      </w:r>
    </w:p>
    <w:tbl>
      <w:tblPr>
        <w:tblStyle w:val="Mriekatabuky"/>
        <w:tblW w:w="15446" w:type="dxa"/>
        <w:jc w:val="center"/>
        <w:tblLook w:val="04A0" w:firstRow="1" w:lastRow="0" w:firstColumn="1" w:lastColumn="0" w:noHBand="0" w:noVBand="1"/>
      </w:tblPr>
      <w:tblGrid>
        <w:gridCol w:w="2405"/>
        <w:gridCol w:w="142"/>
        <w:gridCol w:w="4394"/>
        <w:gridCol w:w="4678"/>
        <w:gridCol w:w="3827"/>
      </w:tblGrid>
      <w:tr w:rsidR="009B2F89" w:rsidRPr="00B53816" w14:paraId="5D8E9C9D" w14:textId="77777777" w:rsidTr="00DA6189">
        <w:trPr>
          <w:jc w:val="center"/>
        </w:trPr>
        <w:tc>
          <w:tcPr>
            <w:tcW w:w="2547" w:type="dxa"/>
            <w:gridSpan w:val="2"/>
            <w:shd w:val="clear" w:color="auto" w:fill="DEEAF6" w:themeFill="accent1" w:themeFillTint="33"/>
            <w:vAlign w:val="center"/>
          </w:tcPr>
          <w:p w14:paraId="095D7830" w14:textId="77777777" w:rsidR="009B2F89" w:rsidRPr="00594861" w:rsidRDefault="009B2F89" w:rsidP="00594861">
            <w:pPr>
              <w:jc w:val="center"/>
              <w:rPr>
                <w:rFonts w:cstheme="minorHAnsi"/>
                <w:b/>
              </w:rPr>
            </w:pPr>
            <w:r w:rsidRPr="00594861">
              <w:rPr>
                <w:rFonts w:cstheme="minorHAnsi"/>
                <w:b/>
              </w:rPr>
              <w:t>Kód výzvy</w:t>
            </w:r>
          </w:p>
        </w:tc>
        <w:tc>
          <w:tcPr>
            <w:tcW w:w="4394" w:type="dxa"/>
            <w:shd w:val="clear" w:color="auto" w:fill="DEEAF6" w:themeFill="accent1" w:themeFillTint="33"/>
            <w:vAlign w:val="center"/>
          </w:tcPr>
          <w:p w14:paraId="61D888E6" w14:textId="77777777" w:rsidR="009B2F89" w:rsidRPr="00B53816" w:rsidRDefault="006969EC" w:rsidP="00594861">
            <w:pPr>
              <w:spacing w:after="120"/>
              <w:jc w:val="center"/>
              <w:rPr>
                <w:rFonts w:cstheme="minorHAnsi"/>
                <w:b/>
              </w:rPr>
            </w:pPr>
            <w:r w:rsidRPr="00B53816">
              <w:rPr>
                <w:rFonts w:cstheme="minorHAnsi"/>
                <w:b/>
              </w:rPr>
              <w:t>Znenie podmienky</w:t>
            </w:r>
          </w:p>
        </w:tc>
        <w:tc>
          <w:tcPr>
            <w:tcW w:w="4678" w:type="dxa"/>
            <w:shd w:val="clear" w:color="auto" w:fill="DEEAF6" w:themeFill="accent1" w:themeFillTint="33"/>
            <w:vAlign w:val="center"/>
          </w:tcPr>
          <w:p w14:paraId="4B08D9FD" w14:textId="77777777" w:rsidR="009B2F89" w:rsidRPr="00B53816" w:rsidRDefault="006969EC" w:rsidP="00594861">
            <w:pPr>
              <w:spacing w:after="120"/>
              <w:jc w:val="center"/>
              <w:rPr>
                <w:rFonts w:cstheme="minorHAnsi"/>
                <w:b/>
              </w:rPr>
            </w:pPr>
            <w:r w:rsidRPr="00B53816">
              <w:rPr>
                <w:rFonts w:cstheme="minorHAnsi"/>
                <w:b/>
              </w:rPr>
              <w:t>Spôsob preukázania podmienky zo strany Prijímateľa</w:t>
            </w:r>
          </w:p>
        </w:tc>
        <w:tc>
          <w:tcPr>
            <w:tcW w:w="3827" w:type="dxa"/>
            <w:shd w:val="clear" w:color="auto" w:fill="DEEAF6" w:themeFill="accent1" w:themeFillTint="33"/>
            <w:vAlign w:val="center"/>
          </w:tcPr>
          <w:p w14:paraId="2D9F911C" w14:textId="77777777" w:rsidR="009B2F89" w:rsidRPr="00B53816" w:rsidRDefault="006969EC" w:rsidP="00594861">
            <w:pPr>
              <w:spacing w:after="120"/>
              <w:jc w:val="center"/>
              <w:rPr>
                <w:rFonts w:cstheme="minorHAnsi"/>
                <w:b/>
              </w:rPr>
            </w:pPr>
            <w:r w:rsidRPr="00B53816">
              <w:rPr>
                <w:rFonts w:cstheme="minorHAnsi"/>
                <w:b/>
              </w:rPr>
              <w:t>Spôsob overenia podmienky zo strany Poskytovateľa</w:t>
            </w:r>
          </w:p>
        </w:tc>
      </w:tr>
      <w:tr w:rsidR="000E6706" w:rsidRPr="00B53816" w14:paraId="4E44AC63" w14:textId="77777777" w:rsidTr="00DA6189">
        <w:trPr>
          <w:jc w:val="center"/>
        </w:trPr>
        <w:tc>
          <w:tcPr>
            <w:tcW w:w="2547" w:type="dxa"/>
            <w:gridSpan w:val="2"/>
            <w:shd w:val="clear" w:color="auto" w:fill="auto"/>
          </w:tcPr>
          <w:p w14:paraId="743CD023" w14:textId="3F6648F0" w:rsidR="000E6706" w:rsidRPr="00594861" w:rsidRDefault="000E6706" w:rsidP="00134300">
            <w:pPr>
              <w:ind w:right="-103" w:hanging="109"/>
              <w:rPr>
                <w:rFonts w:cstheme="minorHAnsi"/>
                <w:sz w:val="20"/>
                <w:szCs w:val="20"/>
              </w:rPr>
            </w:pPr>
            <w:r w:rsidRPr="00594861">
              <w:rPr>
                <w:rFonts w:cstheme="minorHAnsi"/>
                <w:sz w:val="20"/>
                <w:szCs w:val="20"/>
              </w:rPr>
              <w:t>PSK-MH-001-2023-DV-FST</w:t>
            </w:r>
          </w:p>
        </w:tc>
        <w:tc>
          <w:tcPr>
            <w:tcW w:w="4394" w:type="dxa"/>
            <w:shd w:val="clear" w:color="auto" w:fill="auto"/>
          </w:tcPr>
          <w:p w14:paraId="0FD9D87F" w14:textId="3139D22B" w:rsidR="007D0C72" w:rsidRPr="005B43A4" w:rsidRDefault="007D0C72" w:rsidP="007E0791">
            <w:pPr>
              <w:tabs>
                <w:tab w:val="left" w:pos="1732"/>
              </w:tabs>
              <w:autoSpaceDE w:val="0"/>
              <w:autoSpaceDN w:val="0"/>
              <w:adjustRightInd w:val="0"/>
              <w:spacing w:after="120"/>
              <w:jc w:val="both"/>
              <w:rPr>
                <w:rFonts w:cstheme="minorHAnsi"/>
              </w:rPr>
            </w:pPr>
            <w:r w:rsidRPr="005B43A4">
              <w:rPr>
                <w:rFonts w:cstheme="minorHAnsi"/>
                <w:b/>
              </w:rPr>
              <w:t xml:space="preserve">Projekt musí predstavovať technologicky a ekonomicky uskutočniteľné </w:t>
            </w:r>
            <w:proofErr w:type="spellStart"/>
            <w:r w:rsidRPr="005B43A4">
              <w:rPr>
                <w:rFonts w:cstheme="minorHAnsi"/>
                <w:b/>
              </w:rPr>
              <w:t>nízkouhlíkové</w:t>
            </w:r>
            <w:proofErr w:type="spellEnd"/>
            <w:r w:rsidRPr="005B43A4">
              <w:rPr>
                <w:rFonts w:cstheme="minorHAnsi"/>
                <w:b/>
              </w:rPr>
              <w:t xml:space="preserve"> alternatívy </w:t>
            </w:r>
            <w:proofErr w:type="spellStart"/>
            <w:r w:rsidRPr="005B43A4">
              <w:rPr>
                <w:rFonts w:cstheme="minorHAnsi"/>
                <w:b/>
              </w:rPr>
              <w:t>prispievajúce</w:t>
            </w:r>
            <w:proofErr w:type="spellEnd"/>
            <w:r w:rsidRPr="005B43A4">
              <w:rPr>
                <w:rFonts w:cstheme="minorHAnsi"/>
                <w:b/>
              </w:rPr>
              <w:t xml:space="preserve"> k zmierneniu klímy</w:t>
            </w:r>
            <w:r w:rsidRPr="005B43A4">
              <w:rPr>
                <w:rFonts w:cstheme="minorHAnsi"/>
              </w:rPr>
              <w:t xml:space="preserve"> a ktoré podporujú prechod na klimaticky neutrálne hospodárstvo v zmysle článku 10 ods. 1 a 2 </w:t>
            </w:r>
            <w:ins w:id="0" w:author="Autor">
              <w:r w:rsidR="00384670">
                <w:rPr>
                  <w:rFonts w:cstheme="minorHAnsi"/>
                </w:rPr>
                <w:t>n</w:t>
              </w:r>
            </w:ins>
            <w:del w:id="1" w:author="Autor">
              <w:r w:rsidRPr="005B43A4" w:rsidDel="00384670">
                <w:rPr>
                  <w:rFonts w:cstheme="minorHAnsi"/>
                </w:rPr>
                <w:delText>N</w:delText>
              </w:r>
            </w:del>
            <w:r w:rsidRPr="005B43A4">
              <w:rPr>
                <w:rFonts w:cstheme="minorHAnsi"/>
              </w:rPr>
              <w:t>ariadenia Európskeho parlame</w:t>
            </w:r>
            <w:bookmarkStart w:id="2" w:name="_GoBack"/>
            <w:bookmarkEnd w:id="2"/>
            <w:r w:rsidRPr="005B43A4">
              <w:rPr>
                <w:rFonts w:cstheme="minorHAnsi"/>
              </w:rPr>
              <w:t xml:space="preserve">ntu a Rady (EÚ) 2020/852 z 18. júna 2020 o vytvorení rámca na uľahčenie udržateľných investícií a o zmene nariadenia (EU) 2019/2088. </w:t>
            </w:r>
          </w:p>
          <w:p w14:paraId="5C09BB0F" w14:textId="72A94D0F" w:rsidR="000E6706" w:rsidRPr="003A4D65" w:rsidRDefault="007D0C72" w:rsidP="00384670">
            <w:pPr>
              <w:spacing w:after="120"/>
              <w:jc w:val="both"/>
              <w:rPr>
                <w:rFonts w:cstheme="minorHAnsi"/>
              </w:rPr>
            </w:pPr>
            <w:r w:rsidRPr="007D0C72">
              <w:rPr>
                <w:rFonts w:cstheme="minorHAnsi"/>
              </w:rPr>
              <w:t xml:space="preserve">Prijímateľ je </w:t>
            </w:r>
            <w:del w:id="3" w:author="Autor">
              <w:r w:rsidRPr="007D0C72" w:rsidDel="00384670">
                <w:rPr>
                  <w:rFonts w:cstheme="minorHAnsi"/>
                </w:rPr>
                <w:delText xml:space="preserve">zároveň </w:delText>
              </w:r>
            </w:del>
            <w:r w:rsidRPr="007D0C72">
              <w:rPr>
                <w:rFonts w:cstheme="minorHAnsi"/>
              </w:rPr>
              <w:t xml:space="preserve">povinný </w:t>
            </w:r>
            <w:r w:rsidRPr="007D0C72">
              <w:rPr>
                <w:rFonts w:cstheme="minorHAnsi"/>
                <w:b/>
              </w:rPr>
              <w:t>zabezpečiť súlad s najlepšími dostupnými technikami BAT</w:t>
            </w:r>
            <w:r w:rsidRPr="007D0C72">
              <w:rPr>
                <w:rFonts w:cstheme="minorHAnsi"/>
              </w:rPr>
              <w:t xml:space="preserve"> vymedzenými v článku 3 ods. 10 Smernice Európskeho parlamentu a Rady </w:t>
            </w:r>
            <w:r w:rsidRPr="00DB7F81">
              <w:rPr>
                <w:rFonts w:cstheme="minorHAnsi"/>
              </w:rPr>
              <w:t>2010/75/EÚ z 24. novembra 2010 o priemyselných emisiách</w:t>
            </w:r>
            <w:ins w:id="4" w:author="Autor">
              <w:r w:rsidR="00384670" w:rsidRPr="00DB7F81">
                <w:rPr>
                  <w:rFonts w:cstheme="minorHAnsi"/>
                </w:rPr>
                <w:t xml:space="preserve"> </w:t>
              </w:r>
              <w:r w:rsidR="00384670" w:rsidRPr="005D51D3">
                <w:rPr>
                  <w:rFonts w:cstheme="minorHAnsi"/>
                  <w:color w:val="1F4E79"/>
                </w:rPr>
                <w:t>(</w:t>
              </w:r>
              <w:r w:rsidR="00384670" w:rsidRPr="005D51D3">
                <w:rPr>
                  <w:rFonts w:cstheme="minorHAnsi"/>
                </w:rPr>
                <w:t>integrovaná prevencia a kontrola znečisťovania životného prostredia) v platnom znení</w:t>
              </w:r>
            </w:ins>
            <w:r w:rsidRPr="00DB7F81">
              <w:rPr>
                <w:rFonts w:cstheme="minorHAnsi"/>
              </w:rPr>
              <w:t xml:space="preserve"> (</w:t>
            </w:r>
            <w:ins w:id="5" w:author="Autor">
              <w:r w:rsidR="00384670" w:rsidRPr="00DB7F81">
                <w:rPr>
                  <w:rFonts w:cstheme="minorHAnsi"/>
                </w:rPr>
                <w:t>ďalej aj „</w:t>
              </w:r>
              <w:r w:rsidR="00384670" w:rsidRPr="005D51D3">
                <w:rPr>
                  <w:rFonts w:cstheme="minorHAnsi"/>
                </w:rPr>
                <w:t xml:space="preserve">smernica </w:t>
              </w:r>
            </w:ins>
            <w:r w:rsidRPr="005D51D3">
              <w:rPr>
                <w:rFonts w:cstheme="minorHAnsi"/>
              </w:rPr>
              <w:t>IED</w:t>
            </w:r>
            <w:ins w:id="6" w:author="Autor">
              <w:r w:rsidR="00384670" w:rsidRPr="005D51D3">
                <w:rPr>
                  <w:rFonts w:cstheme="minorHAnsi"/>
                </w:rPr>
                <w:t>“</w:t>
              </w:r>
            </w:ins>
            <w:r w:rsidRPr="005D51D3">
              <w:rPr>
                <w:rFonts w:cstheme="minorHAnsi"/>
              </w:rPr>
              <w:t>)</w:t>
            </w:r>
            <w:ins w:id="7" w:author="Autor">
              <w:r w:rsidR="00384670" w:rsidRPr="005D51D3">
                <w:rPr>
                  <w:rFonts w:cstheme="minorHAnsi"/>
                </w:rPr>
                <w:t xml:space="preserve"> a v § 2 písm. n) zákona č. 39/2013 Z. z. o integrovanej prevencii a kontrole znečisťovania životného prostredia a o zmene a doplnení niektorých zákonov v znení neskorších predpisov</w:t>
              </w:r>
            </w:ins>
            <w:r w:rsidRPr="00DB7F81">
              <w:rPr>
                <w:rFonts w:cstheme="minorHAnsi"/>
              </w:rPr>
              <w:t>, ak</w:t>
            </w:r>
            <w:r w:rsidRPr="007D0C72">
              <w:rPr>
                <w:rFonts w:cstheme="minorHAnsi"/>
              </w:rPr>
              <w:t xml:space="preserve"> projekt spadá pod </w:t>
            </w:r>
            <w:r w:rsidRPr="007D0C72">
              <w:rPr>
                <w:rFonts w:cstheme="minorHAnsi"/>
              </w:rPr>
              <w:lastRenderedPageBreak/>
              <w:t xml:space="preserve">priemyselné odvetvie, pre ktoré boli vydané referenčné dokumenty o BAT (BREF) a zároveň predmet projektu spadá pod činnosti uvedené v Prílohe 1 </w:t>
            </w:r>
            <w:ins w:id="8" w:author="Autor">
              <w:r w:rsidR="00384670">
                <w:rPr>
                  <w:rFonts w:cstheme="minorHAnsi"/>
                </w:rPr>
                <w:t>s</w:t>
              </w:r>
            </w:ins>
            <w:del w:id="9" w:author="Autor">
              <w:r w:rsidRPr="007D0C72" w:rsidDel="00384670">
                <w:rPr>
                  <w:rFonts w:cstheme="minorHAnsi"/>
                </w:rPr>
                <w:delText>S</w:delText>
              </w:r>
            </w:del>
            <w:r w:rsidRPr="007D0C72">
              <w:rPr>
                <w:rFonts w:cstheme="minorHAnsi"/>
              </w:rPr>
              <w:t>mernice IED. Prijímateľ by mal využiť Register informácií o najlepších dostupných technikách, resp. Databázu BREF a REF.</w:t>
            </w:r>
          </w:p>
        </w:tc>
        <w:tc>
          <w:tcPr>
            <w:tcW w:w="4678" w:type="dxa"/>
            <w:shd w:val="clear" w:color="auto" w:fill="auto"/>
          </w:tcPr>
          <w:p w14:paraId="776B62A3" w14:textId="581CCA77" w:rsidR="007D0C72" w:rsidRPr="00D97D57" w:rsidRDefault="007D0C72" w:rsidP="007E0791">
            <w:pPr>
              <w:spacing w:after="120"/>
              <w:jc w:val="both"/>
              <w:rPr>
                <w:rFonts w:cstheme="minorHAnsi"/>
              </w:rPr>
            </w:pPr>
            <w:r w:rsidRPr="00D97D57">
              <w:rPr>
                <w:rFonts w:cstheme="minorHAnsi"/>
              </w:rPr>
              <w:lastRenderedPageBreak/>
              <w:t>Prijímateľ preukazuje splnenie tejto podmienky vo fáze účinnosti Zmluvy o poskytnutí NFP</w:t>
            </w:r>
            <w:r w:rsidR="00165194">
              <w:rPr>
                <w:rFonts w:cstheme="minorHAnsi"/>
              </w:rPr>
              <w:t xml:space="preserve">, </w:t>
            </w:r>
            <w:r w:rsidR="00165194">
              <w:rPr>
                <w:rFonts w:cstheme="minorHAnsi"/>
                <w:b/>
              </w:rPr>
              <w:t xml:space="preserve">najneskôr spolu s prvou </w:t>
            </w:r>
            <w:proofErr w:type="spellStart"/>
            <w:r w:rsidR="00165194">
              <w:rPr>
                <w:rFonts w:cstheme="minorHAnsi"/>
                <w:b/>
              </w:rPr>
              <w:t>ŽoP</w:t>
            </w:r>
            <w:proofErr w:type="spellEnd"/>
            <w:r w:rsidR="00165194">
              <w:rPr>
                <w:rFonts w:cstheme="minorHAnsi"/>
                <w:b/>
              </w:rPr>
              <w:t>,</w:t>
            </w:r>
            <w:r w:rsidRPr="00D97D57">
              <w:rPr>
                <w:rFonts w:cstheme="minorHAnsi"/>
              </w:rPr>
              <w:t xml:space="preserve"> prostredníctvom predloženia: </w:t>
            </w:r>
          </w:p>
          <w:p w14:paraId="3818C7FB" w14:textId="55C55086" w:rsidR="00EF5995" w:rsidRPr="007D0C72" w:rsidRDefault="00EF5995" w:rsidP="007E0791">
            <w:pPr>
              <w:pStyle w:val="Odsekzoznamu"/>
              <w:numPr>
                <w:ilvl w:val="0"/>
                <w:numId w:val="3"/>
              </w:numPr>
              <w:tabs>
                <w:tab w:val="left" w:pos="1695"/>
              </w:tabs>
              <w:spacing w:after="120"/>
              <w:ind w:left="318" w:hanging="284"/>
              <w:contextualSpacing w:val="0"/>
              <w:jc w:val="both"/>
              <w:rPr>
                <w:rFonts w:cstheme="minorHAnsi"/>
                <w:b/>
              </w:rPr>
            </w:pPr>
            <w:r>
              <w:rPr>
                <w:rFonts w:cstheme="minorHAnsi"/>
                <w:b/>
              </w:rPr>
              <w:t>podkladov k verejnému obstarávaniu/ obstarávaniu</w:t>
            </w:r>
            <w:r w:rsidR="00D97D57">
              <w:rPr>
                <w:rFonts w:cstheme="minorHAnsi"/>
                <w:b/>
              </w:rPr>
              <w:t>,</w:t>
            </w:r>
          </w:p>
          <w:p w14:paraId="6DB402D8" w14:textId="77777777" w:rsidR="007D0C72" w:rsidRPr="007D0C72" w:rsidRDefault="007D0C72" w:rsidP="007E0791">
            <w:pPr>
              <w:pStyle w:val="Odsekzoznamu"/>
              <w:numPr>
                <w:ilvl w:val="0"/>
                <w:numId w:val="3"/>
              </w:numPr>
              <w:tabs>
                <w:tab w:val="left" w:pos="1695"/>
              </w:tabs>
              <w:spacing w:after="120"/>
              <w:ind w:left="318" w:hanging="284"/>
              <w:contextualSpacing w:val="0"/>
              <w:jc w:val="both"/>
              <w:rPr>
                <w:rFonts w:cstheme="minorHAnsi"/>
                <w:b/>
              </w:rPr>
            </w:pPr>
            <w:r w:rsidRPr="007D0C72">
              <w:rPr>
                <w:rFonts w:cstheme="minorHAnsi"/>
                <w:b/>
              </w:rPr>
              <w:t>výstupu príslušného orgánu z procesu posudzovania vplyvov navrhovanej činnosti, ktorá je predmetom realizácie projektu, podľa zákona o posudzovaní vplyvov na životné prostredie</w:t>
            </w:r>
            <w:r w:rsidRPr="007D0C72">
              <w:rPr>
                <w:vertAlign w:val="superscript"/>
              </w:rPr>
              <w:footnoteReference w:id="1"/>
            </w:r>
            <w:r w:rsidRPr="007D0C72">
              <w:rPr>
                <w:rFonts w:cstheme="minorHAnsi"/>
                <w:b/>
                <w:vertAlign w:val="superscript"/>
              </w:rPr>
              <w:t xml:space="preserve"> </w:t>
            </w:r>
            <w:r w:rsidRPr="007D0C72">
              <w:rPr>
                <w:rFonts w:cstheme="minorHAnsi"/>
              </w:rPr>
              <w:t>(ak relevantné),</w:t>
            </w:r>
          </w:p>
          <w:p w14:paraId="2DDE0D95" w14:textId="37406E25" w:rsidR="007D0C72" w:rsidRPr="00EF5995" w:rsidRDefault="007D0C72" w:rsidP="007E0791">
            <w:pPr>
              <w:pStyle w:val="Odsekzoznamu"/>
              <w:numPr>
                <w:ilvl w:val="0"/>
                <w:numId w:val="3"/>
              </w:numPr>
              <w:tabs>
                <w:tab w:val="left" w:pos="1695"/>
              </w:tabs>
              <w:spacing w:after="120"/>
              <w:ind w:left="318" w:hanging="284"/>
              <w:contextualSpacing w:val="0"/>
              <w:jc w:val="both"/>
              <w:rPr>
                <w:rFonts w:cstheme="minorHAnsi"/>
                <w:b/>
              </w:rPr>
            </w:pPr>
            <w:r w:rsidRPr="007D0C72">
              <w:rPr>
                <w:rFonts w:cstheme="minorHAnsi"/>
                <w:b/>
              </w:rPr>
              <w:t>výstupu príslušného orgánu z povoľovacieho konania</w:t>
            </w:r>
            <w:r w:rsidRPr="007D0C72">
              <w:rPr>
                <w:vertAlign w:val="superscript"/>
              </w:rPr>
              <w:footnoteReference w:id="2"/>
            </w:r>
            <w:r w:rsidRPr="007D0C72">
              <w:rPr>
                <w:rFonts w:cstheme="minorHAnsi"/>
                <w:b/>
              </w:rPr>
              <w:t xml:space="preserve"> </w:t>
            </w:r>
            <w:r w:rsidR="00134300">
              <w:rPr>
                <w:rFonts w:cstheme="minorHAnsi"/>
              </w:rPr>
              <w:t>(ak relevantné).</w:t>
            </w:r>
          </w:p>
          <w:p w14:paraId="7C5A2176" w14:textId="77777777" w:rsidR="000E6706" w:rsidRPr="003E0328" w:rsidRDefault="000E6706" w:rsidP="007E0791">
            <w:pPr>
              <w:pStyle w:val="Odsekzoznamu"/>
              <w:tabs>
                <w:tab w:val="left" w:pos="1695"/>
              </w:tabs>
              <w:spacing w:after="120"/>
              <w:ind w:left="318"/>
              <w:contextualSpacing w:val="0"/>
              <w:jc w:val="both"/>
              <w:rPr>
                <w:rFonts w:cstheme="minorHAnsi"/>
              </w:rPr>
            </w:pPr>
          </w:p>
        </w:tc>
        <w:tc>
          <w:tcPr>
            <w:tcW w:w="3827" w:type="dxa"/>
            <w:shd w:val="clear" w:color="auto" w:fill="auto"/>
          </w:tcPr>
          <w:p w14:paraId="7CC9A21B" w14:textId="0166A372" w:rsidR="00EF5995" w:rsidRPr="00D97D57" w:rsidRDefault="007D0C72" w:rsidP="007E0791">
            <w:pPr>
              <w:tabs>
                <w:tab w:val="left" w:pos="1695"/>
              </w:tabs>
              <w:spacing w:after="120"/>
              <w:jc w:val="both"/>
              <w:rPr>
                <w:rFonts w:cstheme="minorHAnsi"/>
              </w:rPr>
            </w:pPr>
            <w:r w:rsidRPr="00D97D57">
              <w:rPr>
                <w:rFonts w:cstheme="minorHAnsi"/>
              </w:rPr>
              <w:t>Poskytovateľ overí splnenie tejto podmienky vo fáze účinnosti zmluvy o poskytnutí NFP</w:t>
            </w:r>
            <w:r w:rsidR="00165194">
              <w:rPr>
                <w:rFonts w:cstheme="minorHAnsi"/>
              </w:rPr>
              <w:t xml:space="preserve">, pred úhradou prvej </w:t>
            </w:r>
            <w:proofErr w:type="spellStart"/>
            <w:r w:rsidR="00165194">
              <w:rPr>
                <w:rFonts w:cstheme="minorHAnsi"/>
              </w:rPr>
              <w:t>ŽoP</w:t>
            </w:r>
            <w:proofErr w:type="spellEnd"/>
            <w:r w:rsidR="00165194">
              <w:rPr>
                <w:rFonts w:cstheme="minorHAnsi"/>
              </w:rPr>
              <w:t>,</w:t>
            </w:r>
            <w:r w:rsidRPr="00D97D57">
              <w:rPr>
                <w:rFonts w:cstheme="minorHAnsi"/>
              </w:rPr>
              <w:t xml:space="preserve"> v spolupráci s príslušným útvarom MŽP SR prostredníctvom kvalifikovaného overenia</w:t>
            </w:r>
            <w:r w:rsidR="00EF5995" w:rsidRPr="00D97D57">
              <w:rPr>
                <w:rFonts w:cstheme="minorHAnsi"/>
              </w:rPr>
              <w:t>:</w:t>
            </w:r>
          </w:p>
          <w:p w14:paraId="50CC22C3" w14:textId="78D947CC" w:rsidR="00D97D57" w:rsidRPr="00D97D57" w:rsidRDefault="007D0C72" w:rsidP="007E0791">
            <w:pPr>
              <w:pStyle w:val="Odsekzoznamu"/>
              <w:numPr>
                <w:ilvl w:val="0"/>
                <w:numId w:val="3"/>
              </w:numPr>
              <w:tabs>
                <w:tab w:val="left" w:pos="1695"/>
              </w:tabs>
              <w:spacing w:after="120"/>
              <w:ind w:left="318" w:hanging="284"/>
              <w:contextualSpacing w:val="0"/>
              <w:jc w:val="both"/>
              <w:rPr>
                <w:rFonts w:cstheme="minorHAnsi"/>
                <w:i/>
              </w:rPr>
            </w:pPr>
            <w:r w:rsidRPr="007D0C72">
              <w:rPr>
                <w:rFonts w:cstheme="minorHAnsi"/>
                <w:i/>
              </w:rPr>
              <w:t xml:space="preserve"> </w:t>
            </w:r>
            <w:r w:rsidRPr="00D97D57">
              <w:rPr>
                <w:rFonts w:cstheme="minorHAnsi"/>
              </w:rPr>
              <w:t>podkladov prijímateľa k verejnému obstarávaniu/ obstarávaniu</w:t>
            </w:r>
            <w:r w:rsidR="00D97D57">
              <w:rPr>
                <w:rFonts w:cstheme="minorHAnsi"/>
              </w:rPr>
              <w:t>,</w:t>
            </w:r>
            <w:r w:rsidRPr="00D97D57">
              <w:rPr>
                <w:rFonts w:cstheme="minorHAnsi"/>
              </w:rPr>
              <w:t xml:space="preserve"> </w:t>
            </w:r>
          </w:p>
          <w:p w14:paraId="5BF3BC99" w14:textId="3547B563" w:rsidR="00D97D57" w:rsidRPr="00D97D57" w:rsidRDefault="007D0C72" w:rsidP="007E0791">
            <w:pPr>
              <w:pStyle w:val="Odsekzoznamu"/>
              <w:numPr>
                <w:ilvl w:val="0"/>
                <w:numId w:val="3"/>
              </w:numPr>
              <w:tabs>
                <w:tab w:val="left" w:pos="1695"/>
              </w:tabs>
              <w:spacing w:after="120"/>
              <w:ind w:left="318" w:hanging="284"/>
              <w:contextualSpacing w:val="0"/>
              <w:jc w:val="both"/>
              <w:rPr>
                <w:rFonts w:cstheme="minorHAnsi"/>
                <w:i/>
              </w:rPr>
            </w:pPr>
            <w:r w:rsidRPr="00D97D57">
              <w:rPr>
                <w:rFonts w:cstheme="minorHAnsi"/>
              </w:rPr>
              <w:t>výstupu príslušného orgánu z procesu posudzovania vplyvov navrhovanej činnosti, ktorá je predmetom realizácie projektu, podľa zákona o posudzovaní vplyvov na životné prostredie</w:t>
            </w:r>
            <w:r w:rsidR="00D97D57">
              <w:rPr>
                <w:rFonts w:cstheme="minorHAnsi"/>
              </w:rPr>
              <w:t xml:space="preserve"> (ak relevantné)</w:t>
            </w:r>
            <w:r w:rsidR="00134300">
              <w:rPr>
                <w:rFonts w:cstheme="minorHAnsi"/>
              </w:rPr>
              <w:t>.</w:t>
            </w:r>
          </w:p>
          <w:p w14:paraId="28C2A51A" w14:textId="3742C04C" w:rsidR="000E6706" w:rsidRPr="003E0328" w:rsidRDefault="007D0C72" w:rsidP="007E0791">
            <w:pPr>
              <w:pStyle w:val="Odsekzoznamu"/>
              <w:numPr>
                <w:ilvl w:val="0"/>
                <w:numId w:val="3"/>
              </w:numPr>
              <w:tabs>
                <w:tab w:val="left" w:pos="1695"/>
              </w:tabs>
              <w:spacing w:after="120"/>
              <w:ind w:left="318" w:hanging="284"/>
              <w:contextualSpacing w:val="0"/>
              <w:jc w:val="both"/>
              <w:rPr>
                <w:rFonts w:cstheme="minorHAnsi"/>
              </w:rPr>
            </w:pPr>
            <w:r w:rsidRPr="00D97D57">
              <w:rPr>
                <w:rFonts w:cstheme="minorHAnsi"/>
              </w:rPr>
              <w:t xml:space="preserve"> výstupu príslušného orgánu z povoľovacieho konania (ak relevantné).</w:t>
            </w:r>
          </w:p>
        </w:tc>
      </w:tr>
      <w:tr w:rsidR="000E6706" w:rsidRPr="00B53816" w14:paraId="05579415" w14:textId="77777777" w:rsidTr="00DA6189">
        <w:trPr>
          <w:jc w:val="center"/>
        </w:trPr>
        <w:tc>
          <w:tcPr>
            <w:tcW w:w="2547" w:type="dxa"/>
            <w:gridSpan w:val="2"/>
            <w:shd w:val="clear" w:color="auto" w:fill="auto"/>
          </w:tcPr>
          <w:p w14:paraId="6939A47A" w14:textId="5208F38E" w:rsidR="000E6706" w:rsidRPr="00594861" w:rsidRDefault="000E6706" w:rsidP="00134300">
            <w:pPr>
              <w:ind w:right="-103" w:hanging="109"/>
              <w:rPr>
                <w:rFonts w:cstheme="minorHAnsi"/>
                <w:sz w:val="20"/>
                <w:szCs w:val="20"/>
              </w:rPr>
            </w:pPr>
            <w:r w:rsidRPr="00594861">
              <w:rPr>
                <w:rFonts w:cstheme="minorHAnsi"/>
                <w:sz w:val="20"/>
                <w:szCs w:val="20"/>
              </w:rPr>
              <w:t>PSK-MH-001-2023-DV-FST</w:t>
            </w:r>
          </w:p>
        </w:tc>
        <w:tc>
          <w:tcPr>
            <w:tcW w:w="4394" w:type="dxa"/>
            <w:shd w:val="clear" w:color="auto" w:fill="auto"/>
          </w:tcPr>
          <w:p w14:paraId="6367C884" w14:textId="2CD9E003" w:rsidR="000E6706" w:rsidRPr="00375B64" w:rsidRDefault="00375B64" w:rsidP="007E0791">
            <w:pPr>
              <w:tabs>
                <w:tab w:val="left" w:pos="1732"/>
              </w:tabs>
              <w:autoSpaceDE w:val="0"/>
              <w:autoSpaceDN w:val="0"/>
              <w:adjustRightInd w:val="0"/>
              <w:spacing w:after="120"/>
              <w:jc w:val="both"/>
              <w:rPr>
                <w:rFonts w:cstheme="minorHAnsi"/>
              </w:rPr>
            </w:pPr>
            <w:r w:rsidRPr="00375B64">
              <w:rPr>
                <w:rFonts w:cstheme="minorHAnsi"/>
                <w:b/>
              </w:rPr>
              <w:t>Súlad projektu s adaptáciou na zmenu klímy</w:t>
            </w:r>
            <w:r w:rsidRPr="00375B64">
              <w:rPr>
                <w:rFonts w:cstheme="minorHAnsi"/>
              </w:rPr>
              <w:t xml:space="preserve">. Súlad s týmto cieľom sa zabezpečí prostredníctvom proporcionálneho posúdenia klimatických rizík a zraniteľnosti voči zmene klímy. </w:t>
            </w:r>
          </w:p>
        </w:tc>
        <w:tc>
          <w:tcPr>
            <w:tcW w:w="4678" w:type="dxa"/>
            <w:shd w:val="clear" w:color="auto" w:fill="auto"/>
          </w:tcPr>
          <w:p w14:paraId="6284471C" w14:textId="21051DDB" w:rsidR="00375B64" w:rsidRPr="00953063" w:rsidRDefault="00375B64" w:rsidP="007E0791">
            <w:pPr>
              <w:spacing w:after="120"/>
              <w:jc w:val="both"/>
              <w:rPr>
                <w:rFonts w:cstheme="minorHAnsi"/>
              </w:rPr>
            </w:pPr>
            <w:r w:rsidRPr="00953063">
              <w:rPr>
                <w:rFonts w:cstheme="minorHAnsi"/>
              </w:rPr>
              <w:t>Prijímateľ preukazuje splnenie tejto podmienky vo fáze účinnosti Zmluvy o poskytnutí NFP</w:t>
            </w:r>
            <w:r w:rsidR="00B300EA">
              <w:rPr>
                <w:rFonts w:cstheme="minorHAnsi"/>
              </w:rPr>
              <w:t xml:space="preserve">, </w:t>
            </w:r>
            <w:r w:rsidR="00B300EA" w:rsidRPr="00F77157">
              <w:rPr>
                <w:rFonts w:cstheme="minorHAnsi"/>
                <w:b/>
              </w:rPr>
              <w:t xml:space="preserve">najneskôr spolu s prvou </w:t>
            </w:r>
            <w:proofErr w:type="spellStart"/>
            <w:r w:rsidR="00B300EA" w:rsidRPr="00F77157">
              <w:rPr>
                <w:rFonts w:cstheme="minorHAnsi"/>
                <w:b/>
              </w:rPr>
              <w:t>ŽoP</w:t>
            </w:r>
            <w:proofErr w:type="spellEnd"/>
            <w:r w:rsidR="00B300EA">
              <w:rPr>
                <w:rFonts w:cstheme="minorHAnsi"/>
                <w:b/>
              </w:rPr>
              <w:t>,</w:t>
            </w:r>
            <w:r w:rsidRPr="00953063">
              <w:rPr>
                <w:rFonts w:cstheme="minorHAnsi"/>
              </w:rPr>
              <w:t xml:space="preserve"> prostredníctvom predloženia:</w:t>
            </w:r>
          </w:p>
          <w:p w14:paraId="07A8F403" w14:textId="77777777" w:rsidR="00375B64" w:rsidRPr="00953063" w:rsidRDefault="00375B64"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b/>
              </w:rPr>
              <w:t xml:space="preserve">výstupu príslušného orgánu z posudzovania vplyvov navrhovanej činnosti, ktorá je predmetom realizácie projektu, podľa zákona o posudzovaní vplyvov na životné prostredie, </w:t>
            </w:r>
            <w:r w:rsidRPr="00953063">
              <w:rPr>
                <w:rFonts w:cstheme="minorHAnsi"/>
              </w:rPr>
              <w:t xml:space="preserve">(ak sa posúdenie navrhovanej činnosti vyžaduje podľa zákona o posudzovaní vplyvov na životné prostredie), pričom z výstupu príslušného orgánu musí vyplývať, že projekt, ktorý je predmetom </w:t>
            </w:r>
            <w:proofErr w:type="spellStart"/>
            <w:r w:rsidRPr="00953063">
              <w:rPr>
                <w:rFonts w:cstheme="minorHAnsi"/>
              </w:rPr>
              <w:t>ŽoNFP</w:t>
            </w:r>
            <w:proofErr w:type="spellEnd"/>
            <w:r w:rsidRPr="00953063">
              <w:rPr>
                <w:rFonts w:cstheme="minorHAnsi"/>
              </w:rPr>
              <w:t xml:space="preserve">, je z hľadiska navrhovanej činnosti v súlade s požiadavkami zákona o posudzovaní vplyvov na životné prostredie alebo </w:t>
            </w:r>
          </w:p>
          <w:p w14:paraId="77A5CDB6" w14:textId="77777777" w:rsidR="00375B64" w:rsidRPr="00953063" w:rsidRDefault="00375B64" w:rsidP="007E0791">
            <w:pPr>
              <w:pStyle w:val="Odsekzoznamu"/>
              <w:numPr>
                <w:ilvl w:val="0"/>
                <w:numId w:val="3"/>
              </w:numPr>
              <w:tabs>
                <w:tab w:val="left" w:pos="1695"/>
              </w:tabs>
              <w:spacing w:after="120"/>
              <w:ind w:left="318" w:hanging="284"/>
              <w:contextualSpacing w:val="0"/>
              <w:jc w:val="both"/>
              <w:rPr>
                <w:rFonts w:cstheme="minorHAnsi"/>
                <w:b/>
              </w:rPr>
            </w:pPr>
            <w:r w:rsidRPr="00953063">
              <w:rPr>
                <w:rFonts w:cstheme="minorHAnsi"/>
                <w:b/>
              </w:rPr>
              <w:t xml:space="preserve">výstupu príslušného </w:t>
            </w:r>
            <w:r w:rsidRPr="00953063">
              <w:rPr>
                <w:rFonts w:cstheme="minorHAnsi"/>
              </w:rPr>
              <w:t>orgánu z povoľovacieho konania</w:t>
            </w:r>
            <w:r w:rsidRPr="00953063">
              <w:rPr>
                <w:rFonts w:cstheme="minorHAnsi"/>
                <w:vertAlign w:val="superscript"/>
              </w:rPr>
              <w:footnoteReference w:id="3"/>
            </w:r>
            <w:r w:rsidRPr="00953063">
              <w:rPr>
                <w:rFonts w:cstheme="minorHAnsi"/>
              </w:rPr>
              <w:t xml:space="preserve"> (ak relevantné) alebo</w:t>
            </w:r>
          </w:p>
          <w:p w14:paraId="1F8454E2" w14:textId="2A7D5912" w:rsidR="000E6706" w:rsidRPr="00953063" w:rsidRDefault="00375B64"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b/>
              </w:rPr>
              <w:t xml:space="preserve">spracovanej analýzy posúdenia rizík súvisiacich so zmenou klímy </w:t>
            </w:r>
            <w:r w:rsidRPr="00953063">
              <w:rPr>
                <w:rFonts w:cstheme="minorHAnsi"/>
              </w:rPr>
              <w:t xml:space="preserve">obsahujúcej adaptačné riešenia na zníženie závažných fyzických klimatických rizík, napr. CBA analýza, samostatným dokumentom posúdenia rizík </w:t>
            </w:r>
            <w:r w:rsidRPr="00953063">
              <w:rPr>
                <w:rFonts w:cstheme="minorHAnsi"/>
              </w:rPr>
              <w:lastRenderedPageBreak/>
              <w:t>súvisiacich so zmenou klímy (relevantné v prípade, ak sa nevyžaduje posúdenie podľa zákona o posudzovaní</w:t>
            </w:r>
            <w:r w:rsidRPr="00953063">
              <w:rPr>
                <w:rFonts w:cstheme="minorHAnsi"/>
                <w:b/>
              </w:rPr>
              <w:t xml:space="preserve"> </w:t>
            </w:r>
            <w:r w:rsidRPr="00953063">
              <w:rPr>
                <w:rFonts w:cstheme="minorHAnsi"/>
              </w:rPr>
              <w:t>vplyvov na životné prostredie alebo povoľovacie konanie).</w:t>
            </w:r>
          </w:p>
        </w:tc>
        <w:tc>
          <w:tcPr>
            <w:tcW w:w="3827" w:type="dxa"/>
            <w:shd w:val="clear" w:color="auto" w:fill="auto"/>
          </w:tcPr>
          <w:p w14:paraId="2A82C219" w14:textId="240F4A7E" w:rsidR="00953063" w:rsidRPr="00953063" w:rsidRDefault="00953063" w:rsidP="007E0791">
            <w:pPr>
              <w:spacing w:after="120"/>
              <w:jc w:val="both"/>
              <w:rPr>
                <w:rFonts w:cstheme="minorHAnsi"/>
              </w:rPr>
            </w:pPr>
            <w:r w:rsidRPr="00953063">
              <w:rPr>
                <w:rFonts w:cstheme="minorHAnsi"/>
              </w:rPr>
              <w:lastRenderedPageBreak/>
              <w:t>Poskytovateľ overí splnenie danej podmienky vo fáze účinnosti Zmluvy o poskytnutí NFP</w:t>
            </w:r>
            <w:r w:rsidR="00B300EA">
              <w:rPr>
                <w:rFonts w:cstheme="minorHAnsi"/>
              </w:rPr>
              <w:t xml:space="preserve">, pred úhradou prvej </w:t>
            </w:r>
            <w:proofErr w:type="spellStart"/>
            <w:r w:rsidR="00B300EA">
              <w:rPr>
                <w:rFonts w:cstheme="minorHAnsi"/>
              </w:rPr>
              <w:t>ŽoP</w:t>
            </w:r>
            <w:proofErr w:type="spellEnd"/>
            <w:r w:rsidR="00B300EA">
              <w:rPr>
                <w:rFonts w:cstheme="minorHAnsi"/>
              </w:rPr>
              <w:t>,</w:t>
            </w:r>
            <w:r w:rsidR="006830EC">
              <w:rPr>
                <w:rFonts w:cstheme="minorHAnsi"/>
              </w:rPr>
              <w:t xml:space="preserve"> </w:t>
            </w:r>
            <w:r w:rsidR="006830EC" w:rsidRPr="00D97D57">
              <w:rPr>
                <w:rFonts w:cstheme="minorHAnsi"/>
              </w:rPr>
              <w:t xml:space="preserve">v spolupráci s príslušným útvarom MŽP SR </w:t>
            </w:r>
            <w:r w:rsidRPr="00953063">
              <w:rPr>
                <w:rFonts w:cstheme="minorHAnsi"/>
              </w:rPr>
              <w:t>prostredníctvom</w:t>
            </w:r>
            <w:r w:rsidR="006830EC">
              <w:rPr>
                <w:rFonts w:cstheme="minorHAnsi"/>
              </w:rPr>
              <w:t xml:space="preserve"> </w:t>
            </w:r>
            <w:r w:rsidR="006830EC" w:rsidRPr="00D97D57">
              <w:rPr>
                <w:rFonts w:cstheme="minorHAnsi"/>
              </w:rPr>
              <w:t>kvalifikovaného overenia</w:t>
            </w:r>
            <w:r w:rsidRPr="00953063">
              <w:rPr>
                <w:rFonts w:cstheme="minorHAnsi"/>
              </w:rPr>
              <w:t>:</w:t>
            </w:r>
          </w:p>
          <w:p w14:paraId="755D04D5" w14:textId="59F30556" w:rsidR="00953063" w:rsidRPr="00953063" w:rsidRDefault="00953063"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 xml:space="preserve"> výstupu príslušného orgánu z procesu posudzovania vplyvov navrhovanej činnosti, ktorá je predmetom realizácie projektu, podľa zákona o posudzovaní vplyvov na životné prostredie alebo</w:t>
            </w:r>
          </w:p>
          <w:p w14:paraId="0C8F51B9" w14:textId="5B209B91" w:rsidR="00953063" w:rsidRPr="00953063" w:rsidRDefault="00953063"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výstupu príslušného orgánu z povoľovacieho konania (ak relevantné) alebo</w:t>
            </w:r>
          </w:p>
          <w:p w14:paraId="32B92F47" w14:textId="79A981D0" w:rsidR="000E6706" w:rsidRPr="00225050" w:rsidRDefault="00953063" w:rsidP="00225050">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 xml:space="preserve">predloženej analýzy posúdenia rizík súvisiacich so zmenou klímy obsahujúcej adaptačné riešenia na zníženie závažných fyzických klimatických rizík, napr. CBA analýzy, samostatného dokumentu posúdenia rizík súvisiacich so </w:t>
            </w:r>
            <w:r w:rsidRPr="00953063">
              <w:rPr>
                <w:rFonts w:cstheme="minorHAnsi"/>
              </w:rPr>
              <w:lastRenderedPageBreak/>
              <w:t>zmenou klímy (relevantné v prípade, ak sa nevyžaduje posúdenie podľa zákona o posudzovaní vplyvov na životné prostredie alebo povoľovac</w:t>
            </w:r>
            <w:r w:rsidR="00594861">
              <w:rPr>
                <w:rFonts w:cstheme="minorHAnsi"/>
              </w:rPr>
              <w:t>ie konanie)</w:t>
            </w:r>
            <w:r w:rsidR="007A74D7">
              <w:rPr>
                <w:rFonts w:cstheme="minorHAnsi"/>
              </w:rPr>
              <w:t>.</w:t>
            </w:r>
          </w:p>
        </w:tc>
      </w:tr>
      <w:tr w:rsidR="000E6706" w:rsidRPr="00B53816" w14:paraId="08A74B1D" w14:textId="77777777" w:rsidTr="00DA6189">
        <w:trPr>
          <w:jc w:val="center"/>
        </w:trPr>
        <w:tc>
          <w:tcPr>
            <w:tcW w:w="2547" w:type="dxa"/>
            <w:gridSpan w:val="2"/>
            <w:shd w:val="clear" w:color="auto" w:fill="auto"/>
          </w:tcPr>
          <w:p w14:paraId="3951C9FE" w14:textId="3C747CA8" w:rsidR="000E6706" w:rsidRPr="00594861" w:rsidRDefault="000E6706" w:rsidP="00134300">
            <w:pPr>
              <w:ind w:right="-103" w:hanging="109"/>
              <w:rPr>
                <w:rFonts w:cstheme="minorHAnsi"/>
                <w:b/>
                <w:sz w:val="20"/>
                <w:szCs w:val="20"/>
              </w:rPr>
            </w:pPr>
            <w:r w:rsidRPr="00594861">
              <w:rPr>
                <w:rFonts w:cstheme="minorHAnsi"/>
                <w:sz w:val="20"/>
                <w:szCs w:val="20"/>
              </w:rPr>
              <w:lastRenderedPageBreak/>
              <w:t>PSK-MH-001-2023-DV-FST</w:t>
            </w:r>
          </w:p>
        </w:tc>
        <w:tc>
          <w:tcPr>
            <w:tcW w:w="4394" w:type="dxa"/>
            <w:shd w:val="clear" w:color="auto" w:fill="auto"/>
          </w:tcPr>
          <w:p w14:paraId="11BEED9E" w14:textId="040686B9" w:rsidR="000E6706" w:rsidRPr="003E0328" w:rsidRDefault="000E6706" w:rsidP="001C1CE2">
            <w:pPr>
              <w:tabs>
                <w:tab w:val="left" w:pos="1732"/>
              </w:tabs>
              <w:autoSpaceDE w:val="0"/>
              <w:autoSpaceDN w:val="0"/>
              <w:adjustRightInd w:val="0"/>
              <w:spacing w:after="120"/>
              <w:jc w:val="both"/>
              <w:rPr>
                <w:rFonts w:cstheme="minorHAnsi"/>
              </w:rPr>
            </w:pPr>
            <w:r w:rsidRPr="006818FA">
              <w:rPr>
                <w:rFonts w:cstheme="minorHAnsi"/>
                <w:b/>
              </w:rPr>
              <w:t xml:space="preserve">V prípade, že činnosť podporovaná opatrením súvisí s investíciami do dlhodobého hmotného majetku, je vyžadované plnenie podmienok zeleného verejného obstarávania. </w:t>
            </w:r>
            <w:r w:rsidRPr="006818FA">
              <w:rPr>
                <w:rFonts w:cstheme="minorHAnsi"/>
              </w:rPr>
              <w:t xml:space="preserve">Túto podmienku prijímateľ splní, ak vo fáze realizácie verejného obstarávania </w:t>
            </w:r>
            <w:r w:rsidRPr="006818FA">
              <w:rPr>
                <w:rFonts w:cstheme="minorHAnsi"/>
                <w:b/>
              </w:rPr>
              <w:t xml:space="preserve">uplatní požiadavky zeleného verejného obstarávania </w:t>
            </w:r>
            <w:r w:rsidRPr="006818FA">
              <w:rPr>
                <w:rFonts w:cstheme="minorHAnsi"/>
              </w:rPr>
              <w:t>pri produktových skupinách, pre ktoré vláda SR schválila národné metodiky pre uplatňovanie zeleného verejného obstarávania, a </w:t>
            </w:r>
            <w:r w:rsidR="00132A12" w:rsidRPr="00132A12">
              <w:rPr>
                <w:rFonts w:cstheme="minorHAnsi"/>
              </w:rPr>
              <w:t xml:space="preserve">ktoré sú dostupné na webovom sídle Slovenskej agentúry životného prostredia v časti </w:t>
            </w:r>
            <w:hyperlink r:id="rId8" w:history="1">
              <w:r w:rsidR="00132A12" w:rsidRPr="00132A12">
                <w:rPr>
                  <w:rStyle w:val="Hypertextovprepojenie"/>
                  <w:rFonts w:cstheme="minorHAnsi"/>
                </w:rPr>
                <w:t>Životné prostredie/Environmentálne manažérstvo/Propagačné materiály – dobrovoľné nástroje environmentálnej politiky/Metodiky pre uplatnenie zeleného verejného obstarávania</w:t>
              </w:r>
            </w:hyperlink>
            <w:r w:rsidR="00132A12" w:rsidRPr="00132A12">
              <w:rPr>
                <w:rStyle w:val="Hypertextovprepojenie"/>
                <w:rFonts w:cstheme="minorHAnsi"/>
              </w:rPr>
              <w:t xml:space="preserve"> a na webovom sídle Úradu pre verejné obstarávanie v časti </w:t>
            </w:r>
            <w:hyperlink r:id="rId9" w:history="1">
              <w:r w:rsidR="00132A12" w:rsidRPr="00132A12">
                <w:rPr>
                  <w:rStyle w:val="Hypertextovprepojenie"/>
                  <w:rFonts w:cstheme="minorHAnsi"/>
                </w:rPr>
                <w:t>Metodika/Vzdelávanie/Tematické materiály/Spoločensky zodpovedné verejné obstarávanie</w:t>
              </w:r>
            </w:hyperlink>
            <w:r w:rsidR="00132A12" w:rsidRPr="00132A12">
              <w:rPr>
                <w:rStyle w:val="Hypertextovprepojenie"/>
                <w:rFonts w:cstheme="minorHAnsi"/>
              </w:rPr>
              <w:t>.</w:t>
            </w:r>
            <w:r w:rsidRPr="006818FA">
              <w:rPr>
                <w:rFonts w:cstheme="minorHAnsi"/>
                <w:b/>
              </w:rPr>
              <w:t xml:space="preserve">. </w:t>
            </w:r>
            <w:r w:rsidRPr="006818FA">
              <w:rPr>
                <w:rFonts w:cstheme="minorHAnsi"/>
              </w:rPr>
              <w:t xml:space="preserve">Pri uplatnení environmentálnych charakteristík v ďalších (nepovinných) produktových skupinách zeleného verejného obstarávania sa verejný obstarávateľ môže inšpirovať odbornými materiálmi (produktovými listami, technickými správami), vypracovanými EK, ktoré je možné </w:t>
            </w:r>
            <w:r w:rsidRPr="006818FA">
              <w:rPr>
                <w:rFonts w:cstheme="minorHAnsi"/>
              </w:rPr>
              <w:lastRenderedPageBreak/>
              <w:t xml:space="preserve">nájsť na webovej stránke EK </w:t>
            </w:r>
            <w:hyperlink r:id="rId10" w:history="1">
              <w:r w:rsidRPr="006818FA">
                <w:rPr>
                  <w:rStyle w:val="Hypertextovprepojenie"/>
                  <w:rFonts w:cstheme="minorHAnsi"/>
                </w:rPr>
                <w:t xml:space="preserve">GPP </w:t>
              </w:r>
              <w:proofErr w:type="spellStart"/>
              <w:r w:rsidRPr="006818FA">
                <w:rPr>
                  <w:rStyle w:val="Hypertextovprepojenie"/>
                  <w:rFonts w:cstheme="minorHAnsi"/>
                </w:rPr>
                <w:t>Criteria</w:t>
              </w:r>
              <w:proofErr w:type="spellEnd"/>
              <w:r w:rsidRPr="006818FA">
                <w:rPr>
                  <w:rStyle w:val="Hypertextovprepojenie"/>
                  <w:rFonts w:cstheme="minorHAnsi"/>
                </w:rPr>
                <w:t xml:space="preserve"> and </w:t>
              </w:r>
              <w:proofErr w:type="spellStart"/>
              <w:r w:rsidRPr="006818FA">
                <w:rPr>
                  <w:rStyle w:val="Hypertextovprepojenie"/>
                  <w:rFonts w:cstheme="minorHAnsi"/>
                </w:rPr>
                <w:t>Requirements</w:t>
              </w:r>
              <w:proofErr w:type="spellEnd"/>
              <w:r w:rsidRPr="006818FA">
                <w:rPr>
                  <w:rStyle w:val="Hypertextovprepojenie"/>
                  <w:rFonts w:cstheme="minorHAnsi"/>
                </w:rPr>
                <w:t xml:space="preserve"> (europa.eu)</w:t>
              </w:r>
            </w:hyperlink>
            <w:r w:rsidRPr="006818FA">
              <w:rPr>
                <w:rFonts w:cstheme="minorHAnsi"/>
              </w:rPr>
              <w:t xml:space="preserve">. </w:t>
            </w:r>
          </w:p>
        </w:tc>
        <w:tc>
          <w:tcPr>
            <w:tcW w:w="4678" w:type="dxa"/>
            <w:shd w:val="clear" w:color="auto" w:fill="auto"/>
          </w:tcPr>
          <w:p w14:paraId="0CA1D60A" w14:textId="5ABAE0BD" w:rsidR="000E6706" w:rsidRDefault="000E6706" w:rsidP="00E46E79">
            <w:pPr>
              <w:spacing w:after="120"/>
              <w:jc w:val="both"/>
              <w:rPr>
                <w:rFonts w:cstheme="minorHAnsi"/>
              </w:rPr>
            </w:pPr>
            <w:r w:rsidRPr="003E0328">
              <w:rPr>
                <w:rFonts w:cstheme="minorHAnsi"/>
              </w:rPr>
              <w:lastRenderedPageBreak/>
              <w:t>Prijímateľ preukazuje splnenie tejto podmienky vo fáze účinnosti zmluvy o poskytnutí NFP</w:t>
            </w:r>
            <w:r w:rsidR="00E46E79">
              <w:rPr>
                <w:rFonts w:cstheme="minorHAnsi"/>
              </w:rPr>
              <w:t xml:space="preserve"> </w:t>
            </w:r>
            <w:r w:rsidRPr="003E0328">
              <w:rPr>
                <w:rFonts w:cstheme="minorHAnsi"/>
              </w:rPr>
              <w:t>prostredníctvom uplatňovania požiadaviek zeleného verejného obstarávania, a to pri zadávaní zákaziek na dodanie služieb, tovarov a s</w:t>
            </w:r>
            <w:r w:rsidR="00C42C85">
              <w:rPr>
                <w:rFonts w:cstheme="minorHAnsi"/>
              </w:rPr>
              <w:t xml:space="preserve">tavebných prác (ak relevantné) </w:t>
            </w:r>
            <w:r w:rsidRPr="003E0328">
              <w:rPr>
                <w:rFonts w:cstheme="minorHAnsi"/>
              </w:rPr>
              <w:t>potrebných pre realizáciu projektu, ako aj pri zmenách týchto zákaziek.</w:t>
            </w:r>
          </w:p>
          <w:p w14:paraId="1B91E210" w14:textId="0CF542FE" w:rsidR="00E46E79" w:rsidRDefault="00E46E79" w:rsidP="00E46E79">
            <w:pPr>
              <w:spacing w:after="120"/>
              <w:jc w:val="both"/>
              <w:rPr>
                <w:rFonts w:cstheme="minorHAnsi"/>
              </w:rPr>
            </w:pPr>
            <w:r>
              <w:rPr>
                <w:rFonts w:cstheme="minorHAnsi"/>
              </w:rPr>
              <w:t>Prijímateľ predkladá:</w:t>
            </w:r>
          </w:p>
          <w:p w14:paraId="469A31DD" w14:textId="77777777" w:rsidR="00E46E79" w:rsidRPr="00E46E79" w:rsidRDefault="00E46E79" w:rsidP="00805244">
            <w:pPr>
              <w:pStyle w:val="Odsekzoznamu"/>
              <w:numPr>
                <w:ilvl w:val="0"/>
                <w:numId w:val="3"/>
              </w:numPr>
              <w:tabs>
                <w:tab w:val="left" w:pos="1695"/>
              </w:tabs>
              <w:spacing w:after="120"/>
              <w:ind w:left="318" w:hanging="284"/>
              <w:contextualSpacing w:val="0"/>
              <w:jc w:val="both"/>
              <w:rPr>
                <w:rFonts w:cstheme="minorHAnsi"/>
                <w:b/>
              </w:rPr>
            </w:pPr>
            <w:r w:rsidRPr="00E46E79">
              <w:rPr>
                <w:rFonts w:cstheme="minorHAnsi"/>
                <w:b/>
              </w:rPr>
              <w:t xml:space="preserve">podklady pre overenie uplatňovania požiadaviek zeleného verejného obstarávania </w:t>
            </w:r>
            <w:r w:rsidRPr="00805244">
              <w:rPr>
                <w:rFonts w:cstheme="minorHAnsi"/>
              </w:rPr>
              <w:t>pri zadávaní zákaziek na dodanie služieb, tovarov a stavebných prác (ak relevantné) potrebných pre realizáciu projektu, ako aj pri zmenách týchto zákaziek.</w:t>
            </w:r>
            <w:r w:rsidRPr="00E46E79">
              <w:rPr>
                <w:rFonts w:cstheme="minorHAnsi"/>
                <w:b/>
              </w:rPr>
              <w:t xml:space="preserve"> </w:t>
            </w:r>
          </w:p>
          <w:p w14:paraId="64AE7FCB" w14:textId="155FE99D" w:rsidR="00E46E79" w:rsidRPr="003E0328" w:rsidRDefault="00E46E79" w:rsidP="00E46E79">
            <w:pPr>
              <w:spacing w:after="120"/>
              <w:jc w:val="both"/>
              <w:rPr>
                <w:rFonts w:cstheme="minorHAnsi"/>
              </w:rPr>
            </w:pPr>
          </w:p>
        </w:tc>
        <w:tc>
          <w:tcPr>
            <w:tcW w:w="3827" w:type="dxa"/>
            <w:shd w:val="clear" w:color="auto" w:fill="auto"/>
          </w:tcPr>
          <w:p w14:paraId="15696DD5" w14:textId="1CBC09AE" w:rsidR="000E6706" w:rsidRPr="003E0328" w:rsidRDefault="000E6706" w:rsidP="00E46E79">
            <w:pPr>
              <w:spacing w:after="120"/>
              <w:jc w:val="both"/>
              <w:rPr>
                <w:rFonts w:cstheme="minorHAnsi"/>
              </w:rPr>
            </w:pPr>
            <w:r w:rsidRPr="003E0328">
              <w:rPr>
                <w:rFonts w:cstheme="minorHAnsi"/>
              </w:rPr>
              <w:t>Poskytovateľ overí splnenie tejto podmienky vo fáze účinnosti zmluvy o poskytnutí NFP</w:t>
            </w:r>
            <w:r w:rsidR="00E46E79">
              <w:rPr>
                <w:rFonts w:cstheme="minorHAnsi"/>
              </w:rPr>
              <w:t xml:space="preserve"> </w:t>
            </w:r>
            <w:r w:rsidRPr="003E0328">
              <w:rPr>
                <w:rFonts w:cstheme="minorHAnsi"/>
              </w:rPr>
              <w:t>prostredníctvom kontroly verejného obstarávania/</w:t>
            </w:r>
            <w:r>
              <w:rPr>
                <w:rFonts w:cstheme="minorHAnsi"/>
              </w:rPr>
              <w:t xml:space="preserve"> </w:t>
            </w:r>
            <w:r w:rsidRPr="003E0328">
              <w:rPr>
                <w:rFonts w:cstheme="minorHAnsi"/>
              </w:rPr>
              <w:t>obstarávania ako ďalšiu skutočnosť pri poskytovaní príspevku.</w:t>
            </w:r>
          </w:p>
        </w:tc>
      </w:tr>
      <w:tr w:rsidR="009B2F89" w:rsidRPr="00B53816" w14:paraId="14FF2EAD" w14:textId="77777777" w:rsidTr="00DA6189">
        <w:trPr>
          <w:jc w:val="center"/>
        </w:trPr>
        <w:tc>
          <w:tcPr>
            <w:tcW w:w="2547" w:type="dxa"/>
            <w:gridSpan w:val="2"/>
          </w:tcPr>
          <w:p w14:paraId="431B0AC7" w14:textId="1E6A8D09" w:rsidR="009B2F89" w:rsidRPr="00594861" w:rsidRDefault="005B43A4" w:rsidP="00134300">
            <w:pPr>
              <w:ind w:right="-253"/>
              <w:rPr>
                <w:rFonts w:cstheme="minorHAnsi"/>
                <w:sz w:val="20"/>
                <w:szCs w:val="20"/>
              </w:rPr>
            </w:pPr>
            <w:r w:rsidRPr="00594861">
              <w:rPr>
                <w:rFonts w:cstheme="minorHAnsi"/>
                <w:sz w:val="20"/>
                <w:szCs w:val="20"/>
              </w:rPr>
              <w:t>PSK-MH-001-2023-DV-FST</w:t>
            </w:r>
          </w:p>
        </w:tc>
        <w:tc>
          <w:tcPr>
            <w:tcW w:w="4394" w:type="dxa"/>
          </w:tcPr>
          <w:p w14:paraId="7F7942AA" w14:textId="651679DE" w:rsidR="006818FA" w:rsidRPr="006818FA" w:rsidRDefault="00D1164D" w:rsidP="007E0791">
            <w:pPr>
              <w:tabs>
                <w:tab w:val="left" w:pos="1732"/>
              </w:tabs>
              <w:autoSpaceDE w:val="0"/>
              <w:autoSpaceDN w:val="0"/>
              <w:adjustRightInd w:val="0"/>
              <w:spacing w:after="120"/>
              <w:jc w:val="both"/>
              <w:rPr>
                <w:rFonts w:cstheme="minorHAnsi"/>
              </w:rPr>
            </w:pPr>
            <w:r w:rsidRPr="006818FA">
              <w:rPr>
                <w:rFonts w:cstheme="minorHAnsi"/>
                <w:b/>
              </w:rPr>
              <w:t>Projekt musí byť v súlade so zákonom č. 24/2006 Z. z. o posudzovaní vplyvov na životné prostredie</w:t>
            </w:r>
            <w:r w:rsidRPr="006818FA">
              <w:rPr>
                <w:rFonts w:cstheme="minorHAnsi"/>
              </w:rPr>
              <w:t xml:space="preserve"> a o zmene a doplnení niektorých zákonov v znení neskorších predpisov (ďalej len „zákon o posudzovaní vplyvov“).</w:t>
            </w:r>
          </w:p>
          <w:p w14:paraId="29FE9613" w14:textId="4E4C8874"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t xml:space="preserve">V prípade nových prevádzok, v ktorých sa budú realizovať nové navrhované činnosti </w:t>
            </w:r>
            <w:proofErr w:type="spellStart"/>
            <w:r w:rsidRPr="006818FA">
              <w:rPr>
                <w:rFonts w:cstheme="minorHAnsi"/>
              </w:rPr>
              <w:t>zaraditeľné</w:t>
            </w:r>
            <w:proofErr w:type="spellEnd"/>
            <w:r w:rsidRPr="006818FA">
              <w:rPr>
                <w:rFonts w:cstheme="minorHAnsi"/>
              </w:rPr>
              <w:t xml:space="preserve"> podľa prílohy č. 8 k zákonu o posudzovaní vplyvov, je takáto navrhovaná činnosť predmetom konaní podľa § 18 ods. 2, resp. § 18 ods. 1 zákona o posudzovaní vplyvov na životné prostredie. </w:t>
            </w:r>
          </w:p>
          <w:p w14:paraId="26D02DBF" w14:textId="473B9913" w:rsidR="006818FA" w:rsidRPr="005D51D3" w:rsidRDefault="006818FA" w:rsidP="007E0791">
            <w:pPr>
              <w:tabs>
                <w:tab w:val="left" w:pos="1732"/>
              </w:tabs>
              <w:autoSpaceDE w:val="0"/>
              <w:autoSpaceDN w:val="0"/>
              <w:adjustRightInd w:val="0"/>
              <w:spacing w:after="120"/>
              <w:jc w:val="both"/>
              <w:rPr>
                <w:ins w:id="10" w:author="Autor"/>
                <w:rFonts w:cstheme="minorHAnsi"/>
              </w:rPr>
            </w:pPr>
            <w:r w:rsidRPr="006818FA">
              <w:rPr>
                <w:rFonts w:cstheme="minorHAnsi"/>
              </w:rPr>
              <w:t xml:space="preserve">V prípade, ak bude predmetom aktivít priamo výskumno-inovačná činnosť, ktorá je </w:t>
            </w:r>
            <w:proofErr w:type="spellStart"/>
            <w:r w:rsidRPr="006818FA">
              <w:rPr>
                <w:rFonts w:cstheme="minorHAnsi"/>
              </w:rPr>
              <w:t>zaraditeľná</w:t>
            </w:r>
            <w:proofErr w:type="spellEnd"/>
            <w:r w:rsidRPr="006818FA">
              <w:rPr>
                <w:rFonts w:cstheme="minorHAnsi"/>
              </w:rPr>
              <w:t xml:space="preserve"> podľa prílohy č. 8 k zákonu o posudzovaní vplyvov do časti A, a ktorá je zároveň realizovaná výhradne alebo najmä na účel rozvoja a testovania nových metód alebo výrobkov, </w:t>
            </w:r>
            <w:del w:id="11" w:author="Autor">
              <w:r w:rsidRPr="006818FA" w:rsidDel="00384670">
                <w:rPr>
                  <w:rFonts w:cstheme="minorHAnsi"/>
                </w:rPr>
                <w:delText xml:space="preserve">prípadne metód alebo výrobkov, </w:delText>
              </w:r>
            </w:del>
            <w:r w:rsidRPr="006818FA">
              <w:rPr>
                <w:rFonts w:cstheme="minorHAnsi"/>
              </w:rPr>
              <w:t xml:space="preserve">ktoré </w:t>
            </w:r>
            <w:ins w:id="12" w:author="Autor">
              <w:r w:rsidR="00384670">
                <w:rPr>
                  <w:rFonts w:cstheme="minorHAnsi"/>
                </w:rPr>
                <w:t>nie sú</w:t>
              </w:r>
            </w:ins>
            <w:del w:id="13" w:author="Autor">
              <w:r w:rsidRPr="006818FA" w:rsidDel="00384670">
                <w:rPr>
                  <w:rFonts w:cstheme="minorHAnsi"/>
                </w:rPr>
                <w:delText>sa</w:delText>
              </w:r>
            </w:del>
            <w:r w:rsidRPr="006818FA">
              <w:rPr>
                <w:rFonts w:cstheme="minorHAnsi"/>
              </w:rPr>
              <w:t xml:space="preserve"> nepoužíva</w:t>
            </w:r>
            <w:ins w:id="14" w:author="Autor">
              <w:r w:rsidR="00384670">
                <w:rPr>
                  <w:rFonts w:cstheme="minorHAnsi"/>
                </w:rPr>
                <w:t>né</w:t>
              </w:r>
            </w:ins>
            <w:del w:id="15" w:author="Autor">
              <w:r w:rsidRPr="006818FA" w:rsidDel="00384670">
                <w:rPr>
                  <w:rFonts w:cstheme="minorHAnsi"/>
                </w:rPr>
                <w:delText>li</w:delText>
              </w:r>
            </w:del>
            <w:r w:rsidRPr="006818FA">
              <w:rPr>
                <w:rFonts w:cstheme="minorHAnsi"/>
              </w:rPr>
              <w:t xml:space="preserve"> viac ako dva roky, je takáto výskumno-inovačná činnosť predmetom zisťovacieho konania podľa § 18 ods. 2 písm. a) zákona o posudzovaní vplyvov, prípadne predmetom povinného hodnotenia podľa § 18 ods. 1 </w:t>
            </w:r>
            <w:r w:rsidRPr="005D51D3">
              <w:rPr>
                <w:rFonts w:cstheme="minorHAnsi"/>
              </w:rPr>
              <w:t xml:space="preserve">písm. b) zákona o posudzovaní vplyvov. </w:t>
            </w:r>
          </w:p>
          <w:p w14:paraId="546C4C63" w14:textId="46A26565" w:rsidR="00384670" w:rsidRPr="006818FA" w:rsidRDefault="00384670" w:rsidP="00420F20">
            <w:pPr>
              <w:tabs>
                <w:tab w:val="left" w:pos="1732"/>
              </w:tabs>
              <w:autoSpaceDE w:val="0"/>
              <w:autoSpaceDN w:val="0"/>
              <w:adjustRightInd w:val="0"/>
              <w:spacing w:before="60" w:after="60"/>
              <w:jc w:val="both"/>
              <w:rPr>
                <w:rFonts w:cstheme="minorHAnsi"/>
              </w:rPr>
            </w:pPr>
            <w:ins w:id="16" w:author="Autor">
              <w:r w:rsidRPr="005D51D3">
                <w:rPr>
                  <w:rFonts w:cstheme="minorHAnsi"/>
                </w:rPr>
                <w:lastRenderedPageBreak/>
                <w:t>Poznámka: V zmysle § 18 ods. 8 písm. b) zákona o posudzovaní vplyvov predmetom zisťovacieho konania nie je činnosť, ktorá predstavuje inštaláciu najlepšej dostupnej techniky podľa osobitného predpisu</w:t>
              </w:r>
              <w:r w:rsidRPr="005D51D3">
                <w:rPr>
                  <w:rFonts w:cstheme="minorHAnsi"/>
                  <w:vertAlign w:val="superscript"/>
                </w:rPr>
                <w:footnoteReference w:id="4"/>
              </w:r>
              <w:r w:rsidRPr="005D51D3">
                <w:rPr>
                  <w:rFonts w:cstheme="minorHAnsi"/>
                </w:rPr>
                <w:t>.</w:t>
              </w:r>
            </w:ins>
          </w:p>
          <w:p w14:paraId="1B77BFDF" w14:textId="77777777"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t xml:space="preserve">Ak by v dôsledku obstarania strojov, prístrojov, zariadení a dlhodobého nehmotného majetku došlo k zmene pôvodnej činnosti, ktorá je </w:t>
            </w:r>
            <w:proofErr w:type="spellStart"/>
            <w:r w:rsidRPr="006818FA">
              <w:rPr>
                <w:rFonts w:cstheme="minorHAnsi"/>
              </w:rPr>
              <w:t>zaraditeľná</w:t>
            </w:r>
            <w:proofErr w:type="spellEnd"/>
            <w:r w:rsidRPr="006818FA">
              <w:rPr>
                <w:rFonts w:cstheme="minorHAnsi"/>
              </w:rPr>
              <w:t xml:space="preserve"> podľa prílohy č. 8 k zákonu o posudzovaní vplyvov, je takáto navrhovaná činnosť predmetom konaní podľa§ 18 ods. 2, resp. § 18 ods. 1 zákona o posudzovaní vplyvov.</w:t>
            </w:r>
          </w:p>
          <w:p w14:paraId="08F3CC81" w14:textId="3C0C42C4" w:rsidR="009B2F89" w:rsidRPr="006818FA" w:rsidRDefault="006818FA" w:rsidP="00CE2B71">
            <w:pPr>
              <w:spacing w:after="120"/>
              <w:jc w:val="both"/>
              <w:rPr>
                <w:rFonts w:cstheme="minorHAnsi"/>
              </w:rPr>
            </w:pPr>
            <w:r w:rsidRPr="006818FA">
              <w:rPr>
                <w:rFonts w:cstheme="minorHAnsi"/>
              </w:rPr>
              <w:t xml:space="preserve">Ak bude podporovaná činnosť predstavujúca rekonštrukciu a modernizáciu </w:t>
            </w:r>
            <w:ins w:id="19" w:author="Autor">
              <w:r w:rsidR="00CE2B71">
                <w:rPr>
                  <w:rFonts w:cstheme="minorHAnsi"/>
                </w:rPr>
                <w:t>budov (</w:t>
              </w:r>
            </w:ins>
            <w:r w:rsidRPr="006818FA">
              <w:rPr>
                <w:rFonts w:cstheme="minorHAnsi"/>
              </w:rPr>
              <w:t>stavieb</w:t>
            </w:r>
            <w:ins w:id="20" w:author="Autor">
              <w:r w:rsidR="00CE2B71">
                <w:rPr>
                  <w:rFonts w:cstheme="minorHAnsi"/>
                </w:rPr>
                <w:t>)</w:t>
              </w:r>
            </w:ins>
            <w:r w:rsidRPr="006818FA">
              <w:rPr>
                <w:rFonts w:cstheme="minorHAnsi"/>
              </w:rPr>
              <w:t xml:space="preserve">, </w:t>
            </w:r>
            <w:r w:rsidRPr="006818FA">
              <w:rPr>
                <w:rFonts w:cstheme="minorHAnsi"/>
                <w:b/>
              </w:rPr>
              <w:t>prístavby, nadstavby, stavebné úpravy</w:t>
            </w:r>
            <w:r w:rsidRPr="006818FA">
              <w:rPr>
                <w:rFonts w:cstheme="minorHAnsi"/>
              </w:rPr>
              <w:t xml:space="preserve">, dosahovať prahovú hodnotu </w:t>
            </w:r>
            <w:del w:id="21" w:author="Autor">
              <w:r w:rsidRPr="006818FA" w:rsidDel="00CE2B71">
                <w:rPr>
                  <w:rFonts w:cstheme="minorHAnsi"/>
                </w:rPr>
                <w:delText xml:space="preserve">v zastavanom území </w:delText>
              </w:r>
            </w:del>
            <w:r w:rsidRPr="006818FA">
              <w:rPr>
                <w:rFonts w:cstheme="minorHAnsi"/>
              </w:rPr>
              <w:t>od 10 </w:t>
            </w:r>
            <w:r w:rsidRPr="00420F20">
              <w:rPr>
                <w:rFonts w:cstheme="minorHAnsi"/>
              </w:rPr>
              <w:t xml:space="preserve">000 m2 </w:t>
            </w:r>
            <w:del w:id="22" w:author="Autor">
              <w:r w:rsidRPr="00420F20" w:rsidDel="00CE2B71">
                <w:rPr>
                  <w:rFonts w:cstheme="minorHAnsi"/>
                </w:rPr>
                <w:delText xml:space="preserve">podlahovej </w:delText>
              </w:r>
            </w:del>
            <w:ins w:id="23" w:author="Autor">
              <w:r w:rsidR="00CE2B71" w:rsidRPr="00420F20">
                <w:rPr>
                  <w:rFonts w:cstheme="minorHAnsi"/>
                </w:rPr>
                <w:t xml:space="preserve">hrubej podlažnej </w:t>
              </w:r>
            </w:ins>
            <w:r w:rsidRPr="00420F20">
              <w:rPr>
                <w:rFonts w:cstheme="minorHAnsi"/>
              </w:rPr>
              <w:t>plochy</w:t>
            </w:r>
            <w:ins w:id="24" w:author="Autor">
              <w:r w:rsidR="00CE2B71" w:rsidRPr="00420F20">
                <w:rPr>
                  <w:rFonts w:cstheme="minorHAnsi"/>
                </w:rPr>
                <w:t xml:space="preserve"> nadzemných podlaží v zastavanom území vrátane </w:t>
              </w:r>
            </w:ins>
            <w:r w:rsidRPr="00420F20">
              <w:rPr>
                <w:rFonts w:cstheme="minorHAnsi"/>
              </w:rPr>
              <w:t xml:space="preserve"> a </w:t>
            </w:r>
            <w:del w:id="25" w:author="Autor">
              <w:r w:rsidRPr="00420F20" w:rsidDel="00CE2B71">
                <w:rPr>
                  <w:rFonts w:cstheme="minorHAnsi"/>
                </w:rPr>
                <w:delText xml:space="preserve">mimo zastavaného územia </w:delText>
              </w:r>
            </w:del>
            <w:r w:rsidRPr="00420F20">
              <w:rPr>
                <w:rFonts w:cstheme="minorHAnsi"/>
              </w:rPr>
              <w:t xml:space="preserve">od 1 000 m2 </w:t>
            </w:r>
            <w:ins w:id="26" w:author="Autor">
              <w:r w:rsidR="00CE2B71" w:rsidRPr="00420F20">
                <w:rPr>
                  <w:rFonts w:cstheme="minorHAnsi"/>
                </w:rPr>
                <w:t xml:space="preserve">hrubej podlažnej </w:t>
              </w:r>
            </w:ins>
            <w:del w:id="27" w:author="Autor">
              <w:r w:rsidRPr="00420F20" w:rsidDel="00CE2B71">
                <w:rPr>
                  <w:rFonts w:cstheme="minorHAnsi"/>
                </w:rPr>
                <w:delText>podlahovej</w:delText>
              </w:r>
            </w:del>
            <w:r w:rsidRPr="00420F20">
              <w:rPr>
                <w:rFonts w:cstheme="minorHAnsi"/>
              </w:rPr>
              <w:t xml:space="preserve"> ploch</w:t>
            </w:r>
            <w:r w:rsidR="00C42C85" w:rsidRPr="00420F20">
              <w:rPr>
                <w:rFonts w:cstheme="minorHAnsi"/>
              </w:rPr>
              <w:t>y</w:t>
            </w:r>
            <w:ins w:id="28" w:author="Autor">
              <w:r w:rsidR="00CE2B71" w:rsidRPr="00420F20">
                <w:rPr>
                  <w:rFonts w:cstheme="minorHAnsi"/>
                </w:rPr>
                <w:t xml:space="preserve"> </w:t>
              </w:r>
              <w:r w:rsidR="00CE2B71" w:rsidRPr="00420F20">
                <w:rPr>
                  <w:rFonts w:cstheme="minorHAnsi"/>
                  <w:u w:val="single"/>
                </w:rPr>
                <w:t>nadzemných podlaží mimo zastavaného územia vrátane</w:t>
              </w:r>
            </w:ins>
            <w:r w:rsidR="00C42C85" w:rsidRPr="00420F20">
              <w:rPr>
                <w:rFonts w:cstheme="minorHAnsi"/>
              </w:rPr>
              <w:t xml:space="preserve">, podľa prílohy č. 8 k zákonu </w:t>
            </w:r>
            <w:r w:rsidRPr="00420F20">
              <w:rPr>
                <w:rFonts w:cstheme="minorHAnsi"/>
              </w:rPr>
              <w:t>o posudzovaní vplyvov, je predmetom zisťovacieho</w:t>
            </w:r>
            <w:r w:rsidRPr="006818FA">
              <w:rPr>
                <w:rFonts w:cstheme="minorHAnsi"/>
              </w:rPr>
              <w:t xml:space="preserve"> konania podľa § 18 ods. 2 zákona o posudzovaní vplyvov.</w:t>
            </w:r>
          </w:p>
        </w:tc>
        <w:tc>
          <w:tcPr>
            <w:tcW w:w="4678" w:type="dxa"/>
          </w:tcPr>
          <w:p w14:paraId="0BF91B5A" w14:textId="6E6DD113" w:rsidR="00EC3E6B" w:rsidRPr="00CB6D4A" w:rsidRDefault="00EC3E6B" w:rsidP="007E0791">
            <w:pPr>
              <w:tabs>
                <w:tab w:val="left" w:pos="1695"/>
              </w:tabs>
              <w:spacing w:after="120"/>
              <w:jc w:val="both"/>
              <w:rPr>
                <w:rFonts w:cstheme="minorHAnsi"/>
              </w:rPr>
            </w:pPr>
            <w:r w:rsidRPr="00CB6D4A">
              <w:rPr>
                <w:rFonts w:cstheme="minorHAnsi"/>
              </w:rPr>
              <w:lastRenderedPageBreak/>
              <w:t xml:space="preserve">Prijímateľ preukazuje splnenie tejto </w:t>
            </w:r>
            <w:r w:rsidR="00277930" w:rsidRPr="00CB6D4A">
              <w:rPr>
                <w:rFonts w:cstheme="minorHAnsi"/>
              </w:rPr>
              <w:t>podmienky</w:t>
            </w:r>
            <w:r w:rsidR="00F13B37" w:rsidRPr="00CB6D4A">
              <w:rPr>
                <w:rFonts w:cstheme="minorHAnsi"/>
              </w:rPr>
              <w:t xml:space="preserve"> </w:t>
            </w:r>
            <w:r w:rsidR="005C4356">
              <w:rPr>
                <w:rFonts w:cstheme="minorHAnsi"/>
              </w:rPr>
              <w:t xml:space="preserve">vo fáze účinnosti </w:t>
            </w:r>
            <w:r w:rsidR="005C4356" w:rsidRPr="005C4356">
              <w:rPr>
                <w:rFonts w:cstheme="minorHAnsi"/>
              </w:rPr>
              <w:t>zmluvy o poskytnutí NFP</w:t>
            </w:r>
            <w:r w:rsidR="00877E9E">
              <w:rPr>
                <w:rFonts w:cstheme="minorHAnsi"/>
              </w:rPr>
              <w:t xml:space="preserve"> </w:t>
            </w:r>
            <w:r w:rsidR="00877E9E" w:rsidRPr="00134300">
              <w:rPr>
                <w:rFonts w:cstheme="minorHAnsi"/>
                <w:b/>
              </w:rPr>
              <w:t xml:space="preserve">najneskôr spolu s prvou </w:t>
            </w:r>
            <w:proofErr w:type="spellStart"/>
            <w:r w:rsidR="00877E9E" w:rsidRPr="00134300">
              <w:rPr>
                <w:rFonts w:cstheme="minorHAnsi"/>
                <w:b/>
              </w:rPr>
              <w:t>ŽoP</w:t>
            </w:r>
            <w:proofErr w:type="spellEnd"/>
            <w:r w:rsidR="005C4356">
              <w:rPr>
                <w:rFonts w:cstheme="minorHAnsi"/>
              </w:rPr>
              <w:t>,</w:t>
            </w:r>
            <w:r w:rsidR="008614EC">
              <w:rPr>
                <w:rFonts w:cstheme="minorHAnsi"/>
              </w:rPr>
              <w:t xml:space="preserve"> </w:t>
            </w:r>
            <w:r w:rsidRPr="00CB6D4A">
              <w:rPr>
                <w:rFonts w:cstheme="minorHAnsi"/>
              </w:rPr>
              <w:t xml:space="preserve">prostredníctvom predloženia výstupu </w:t>
            </w:r>
            <w:r w:rsidR="00277930" w:rsidRPr="00CB6D4A">
              <w:rPr>
                <w:rFonts w:cstheme="minorHAnsi"/>
              </w:rPr>
              <w:t>p</w:t>
            </w:r>
            <w:r w:rsidRPr="00CB6D4A">
              <w:rPr>
                <w:rFonts w:cstheme="minorHAnsi"/>
              </w:rPr>
              <w:t xml:space="preserve">ríslušného orgánu z procesu posudzovania vplyvov navrhovanej činnosti, ak sa posúdenie navrhovanej činnosti (t. j. projektu) vyžaduje podľa zákona o posudzovaní vplyvov, </w:t>
            </w:r>
            <w:r w:rsidR="00891618">
              <w:rPr>
                <w:rFonts w:cstheme="minorHAnsi"/>
              </w:rPr>
              <w:br/>
            </w:r>
            <w:r w:rsidRPr="00CB6D4A">
              <w:rPr>
                <w:rFonts w:cstheme="minorHAnsi"/>
              </w:rPr>
              <w:t xml:space="preserve">t. j.: </w:t>
            </w:r>
          </w:p>
          <w:p w14:paraId="6E9AFECB" w14:textId="50CDF09B" w:rsidR="00EC3E6B" w:rsidRPr="00CB6D4A" w:rsidRDefault="00151D4A" w:rsidP="007E0791">
            <w:pPr>
              <w:pStyle w:val="Odsekzoznamu"/>
              <w:numPr>
                <w:ilvl w:val="0"/>
                <w:numId w:val="3"/>
              </w:numPr>
              <w:tabs>
                <w:tab w:val="left" w:pos="1695"/>
              </w:tabs>
              <w:spacing w:after="120"/>
              <w:ind w:left="318" w:hanging="284"/>
              <w:contextualSpacing w:val="0"/>
              <w:jc w:val="both"/>
              <w:rPr>
                <w:rFonts w:cstheme="minorHAnsi"/>
              </w:rPr>
            </w:pPr>
            <w:ins w:id="29" w:author="Autor">
              <w:r>
                <w:rPr>
                  <w:rFonts w:cstheme="minorHAnsi"/>
                  <w:b/>
                </w:rPr>
                <w:t xml:space="preserve">účinné záväzné stanovisko zo zisťovacieho konania, resp. </w:t>
              </w:r>
            </w:ins>
            <w:r w:rsidR="00EC3E6B" w:rsidRPr="00CB6D4A">
              <w:rPr>
                <w:rFonts w:cstheme="minorHAnsi"/>
                <w:b/>
              </w:rPr>
              <w:t xml:space="preserve">právoplatné rozhodnutie vydané </w:t>
            </w:r>
            <w:r w:rsidR="00EC3E6B" w:rsidRPr="00420C21">
              <w:rPr>
                <w:rFonts w:cstheme="minorHAnsi"/>
                <w:b/>
              </w:rPr>
              <w:t>v zisťovacom konaní</w:t>
            </w:r>
            <w:r w:rsidR="00EC3E6B" w:rsidRPr="000F6209">
              <w:rPr>
                <w:rFonts w:cstheme="minorHAnsi"/>
              </w:rPr>
              <w:t xml:space="preserve"> podľa zákona o posudzovaní vplyvov </w:t>
            </w:r>
            <w:ins w:id="30" w:author="Autor">
              <w:r w:rsidRPr="00DA6189">
                <w:rPr>
                  <w:rFonts w:cs="Calibri"/>
                </w:rPr>
                <w:t>podľa právnej úpravy účinnej do 31. 12. 2024 (s prihliadnutím aj na prechodné ustanovenia upravené v § 65ia zákona č. 24/2006 Z. z. o posudzovaní vplyvov na životné prostredie a o zmene a doplnení niektorých zákonov v znení neskorších predpisov)</w:t>
              </w:r>
              <w:r w:rsidRPr="00DA6189">
                <w:rPr>
                  <w:rStyle w:val="Odkaznapoznmkupodiarou"/>
                </w:rPr>
                <w:footnoteReference w:id="5"/>
              </w:r>
              <w:r w:rsidRPr="00DA6189">
                <w:rPr>
                  <w:rFonts w:cs="Calibri"/>
                </w:rPr>
                <w:t>,</w:t>
              </w:r>
            </w:ins>
            <w:r w:rsidR="00EC3E6B" w:rsidRPr="00420C21">
              <w:rPr>
                <w:rFonts w:cstheme="minorHAnsi"/>
              </w:rPr>
              <w:t>s výrokom, že navrhovaná činnosť sa nebude</w:t>
            </w:r>
            <w:r w:rsidR="00C42C85" w:rsidRPr="000F6209">
              <w:rPr>
                <w:rFonts w:cstheme="minorHAnsi"/>
              </w:rPr>
              <w:t xml:space="preserve"> ďalej</w:t>
            </w:r>
            <w:r w:rsidR="00EC3E6B" w:rsidRPr="000F6209">
              <w:rPr>
                <w:rFonts w:cstheme="minorHAnsi"/>
              </w:rPr>
              <w:t xml:space="preserve"> posudzovať, alebo </w:t>
            </w:r>
          </w:p>
          <w:p w14:paraId="325E510B" w14:textId="0880EE80" w:rsidR="003109C6" w:rsidRDefault="00EC3E6B" w:rsidP="007E0791">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r w:rsidR="004F70F3" w:rsidRPr="00CB6D4A">
              <w:rPr>
                <w:rFonts w:cstheme="minorHAnsi"/>
              </w:rPr>
              <w:t>.</w:t>
            </w:r>
          </w:p>
          <w:p w14:paraId="27865C8C" w14:textId="77777777" w:rsidR="00E0736E" w:rsidRPr="00DA6189" w:rsidRDefault="00E0736E" w:rsidP="00E0736E">
            <w:pPr>
              <w:spacing w:after="60"/>
              <w:jc w:val="both"/>
              <w:rPr>
                <w:ins w:id="33" w:author="Autor"/>
                <w:rFonts w:cs="Calibri"/>
                <w:i/>
              </w:rPr>
            </w:pPr>
            <w:ins w:id="34" w:author="Autor">
              <w:r w:rsidRPr="00DA6189">
                <w:rPr>
                  <w:rFonts w:cs="Calibri"/>
                  <w:u w:val="single"/>
                </w:rPr>
                <w:t>Poznámka:</w:t>
              </w:r>
              <w:r w:rsidRPr="00DA6189">
                <w:rPr>
                  <w:rFonts w:cs="Calibri"/>
                  <w:i/>
                </w:rPr>
                <w:t xml:space="preserve"> Podľa § 29 ods. 19 zákona č. 24/2006</w:t>
              </w:r>
              <w:r w:rsidRPr="00DA6189">
                <w:rPr>
                  <w:i/>
                </w:rPr>
                <w:t xml:space="preserve"> Z. z. </w:t>
              </w:r>
              <w:r w:rsidRPr="00DA6189">
                <w:rPr>
                  <w:rFonts w:cs="Calibri"/>
                  <w:i/>
                </w:rPr>
                <w:t xml:space="preserve">má záväzné stanovisko zo zisťovacieho </w:t>
              </w:r>
              <w:r w:rsidRPr="00DA6189">
                <w:rPr>
                  <w:rFonts w:cs="Calibri"/>
                  <w:i/>
                </w:rPr>
                <w:lastRenderedPageBreak/>
                <w:t>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ins>
          </w:p>
          <w:p w14:paraId="66F9B5D5" w14:textId="7558FEC8" w:rsidR="00E0736E" w:rsidRPr="00891618" w:rsidRDefault="00E0736E" w:rsidP="00DA6189">
            <w:pPr>
              <w:spacing w:after="120"/>
              <w:jc w:val="both"/>
              <w:rPr>
                <w:rFonts w:cs="Calibri"/>
                <w:i/>
              </w:rPr>
            </w:pPr>
            <w:ins w:id="35" w:author="Autor">
              <w:r w:rsidRPr="00DA6189">
                <w:rPr>
                  <w:rFonts w:cs="Calibri"/>
                  <w:i/>
                </w:rPr>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ins>
          </w:p>
          <w:p w14:paraId="0B1144FA" w14:textId="77777777" w:rsidR="006818FA" w:rsidRPr="006818FA" w:rsidRDefault="006818FA" w:rsidP="007E0791">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p w14:paraId="4B738269" w14:textId="77777777" w:rsidR="009B2F89" w:rsidRPr="006818FA" w:rsidRDefault="009B2F89" w:rsidP="00E0736E">
            <w:pPr>
              <w:jc w:val="both"/>
              <w:rPr>
                <w:rFonts w:cstheme="minorHAnsi"/>
              </w:rPr>
            </w:pPr>
          </w:p>
        </w:tc>
        <w:tc>
          <w:tcPr>
            <w:tcW w:w="3827" w:type="dxa"/>
          </w:tcPr>
          <w:p w14:paraId="295ECA24" w14:textId="3680AC2E" w:rsidR="00B53816" w:rsidRPr="00CB6D4A" w:rsidRDefault="007666D5" w:rsidP="007E0791">
            <w:pPr>
              <w:spacing w:after="120"/>
              <w:jc w:val="both"/>
              <w:rPr>
                <w:rFonts w:cstheme="minorHAnsi"/>
              </w:rPr>
            </w:pPr>
            <w:r w:rsidRPr="00CB6D4A">
              <w:rPr>
                <w:rFonts w:cstheme="minorHAnsi"/>
              </w:rPr>
              <w:lastRenderedPageBreak/>
              <w:t>Poskytovateľ overí splnenie tejto podmienky</w:t>
            </w:r>
            <w:r w:rsidR="00D61A78" w:rsidRPr="00CB6D4A">
              <w:rPr>
                <w:rFonts w:cstheme="minorHAnsi"/>
              </w:rPr>
              <w:t xml:space="preserve"> </w:t>
            </w:r>
            <w:r w:rsidR="008614EC" w:rsidRPr="008614EC">
              <w:rPr>
                <w:rFonts w:cstheme="minorHAnsi"/>
              </w:rPr>
              <w:t>vo fáze účinnosti zmluvy o poskytnutí NFP</w:t>
            </w:r>
            <w:r w:rsidR="004071E3">
              <w:rPr>
                <w:rFonts w:cstheme="minorHAnsi"/>
              </w:rPr>
              <w:t xml:space="preserve">, pred úhradou prvej </w:t>
            </w:r>
            <w:proofErr w:type="spellStart"/>
            <w:r w:rsidR="004071E3">
              <w:rPr>
                <w:rFonts w:cstheme="minorHAnsi"/>
              </w:rPr>
              <w:t>ŽoP</w:t>
            </w:r>
            <w:proofErr w:type="spellEnd"/>
            <w:r w:rsidR="004071E3">
              <w:rPr>
                <w:rFonts w:cstheme="minorHAnsi"/>
              </w:rPr>
              <w:t>,</w:t>
            </w:r>
            <w:r w:rsidR="00AE752C">
              <w:rPr>
                <w:rFonts w:cstheme="minorHAnsi"/>
              </w:rPr>
              <w:t xml:space="preserve"> v spolupráci s </w:t>
            </w:r>
            <w:r w:rsidR="00AE752C" w:rsidRPr="00D97D57">
              <w:rPr>
                <w:rFonts w:cstheme="minorHAnsi"/>
              </w:rPr>
              <w:t>príslušným útvarom MŽP SR</w:t>
            </w:r>
            <w:r w:rsidR="00A37037">
              <w:rPr>
                <w:rFonts w:cstheme="minorHAnsi"/>
              </w:rPr>
              <w:t xml:space="preserve"> </w:t>
            </w:r>
            <w:r w:rsidRPr="00CB6D4A">
              <w:rPr>
                <w:rFonts w:cstheme="minorHAnsi"/>
              </w:rPr>
              <w:t xml:space="preserve">prostredníctvom </w:t>
            </w:r>
            <w:r w:rsidR="00AE752C">
              <w:rPr>
                <w:rFonts w:cstheme="minorHAnsi"/>
              </w:rPr>
              <w:t>kvalifikovaného overenia</w:t>
            </w:r>
            <w:r w:rsidR="00B53816" w:rsidRPr="00CB6D4A">
              <w:rPr>
                <w:rFonts w:cstheme="minorHAnsi"/>
              </w:rPr>
              <w:t>:</w:t>
            </w:r>
          </w:p>
          <w:p w14:paraId="347D924F" w14:textId="54A3DCB1" w:rsidR="00B53816" w:rsidRPr="00CB6D4A" w:rsidRDefault="007666D5" w:rsidP="007E0791">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 posudzovania vplyvov navrhovanej činnosti, ktorá je predmetom realizácie projektu, podľa zákona o posudzovaní vplyvov</w:t>
            </w:r>
            <w:r w:rsidR="00AE752C">
              <w:rPr>
                <w:rFonts w:cstheme="minorHAnsi"/>
              </w:rPr>
              <w:t>.</w:t>
            </w:r>
            <w:r w:rsidRPr="00CB6D4A">
              <w:rPr>
                <w:rFonts w:cstheme="minorHAnsi"/>
              </w:rPr>
              <w:t> </w:t>
            </w:r>
          </w:p>
          <w:p w14:paraId="24E8E0A7" w14:textId="77777777" w:rsidR="009B2F89" w:rsidRPr="00CB6D4A" w:rsidRDefault="009B2F89" w:rsidP="007B64FE">
            <w:pPr>
              <w:spacing w:after="120"/>
              <w:jc w:val="both"/>
              <w:rPr>
                <w:rFonts w:cstheme="minorHAnsi"/>
              </w:rPr>
            </w:pPr>
          </w:p>
        </w:tc>
      </w:tr>
      <w:tr w:rsidR="005B3421" w:rsidRPr="00B53816" w14:paraId="20D62167" w14:textId="77777777" w:rsidTr="00DA6189">
        <w:trPr>
          <w:jc w:val="center"/>
        </w:trPr>
        <w:tc>
          <w:tcPr>
            <w:tcW w:w="2547" w:type="dxa"/>
            <w:gridSpan w:val="2"/>
          </w:tcPr>
          <w:p w14:paraId="05322DD2" w14:textId="25BE10D8" w:rsidR="005B3421" w:rsidRPr="00594861" w:rsidRDefault="005B3421" w:rsidP="00134300">
            <w:pPr>
              <w:ind w:right="-253"/>
              <w:rPr>
                <w:rFonts w:cstheme="minorHAnsi"/>
                <w:sz w:val="20"/>
                <w:szCs w:val="20"/>
              </w:rPr>
            </w:pPr>
            <w:r w:rsidRPr="00594861">
              <w:rPr>
                <w:rFonts w:cstheme="minorHAnsi"/>
                <w:sz w:val="20"/>
                <w:szCs w:val="20"/>
              </w:rPr>
              <w:t>PSK-MH-001-2023-DV-FST</w:t>
            </w:r>
          </w:p>
        </w:tc>
        <w:tc>
          <w:tcPr>
            <w:tcW w:w="4394" w:type="dxa"/>
          </w:tcPr>
          <w:p w14:paraId="51CC32A0" w14:textId="3A2AC438" w:rsidR="005B3421" w:rsidRPr="005B3421" w:rsidRDefault="005B3421" w:rsidP="007E0791">
            <w:pPr>
              <w:spacing w:after="120"/>
              <w:jc w:val="both"/>
              <w:rPr>
                <w:rFonts w:cstheme="minorHAnsi"/>
              </w:rPr>
            </w:pPr>
            <w:r w:rsidRPr="005B3421">
              <w:rPr>
                <w:rFonts w:cstheme="minorHAnsi"/>
              </w:rPr>
              <w:t xml:space="preserve">Ak sú v rámci stavebných prác realizované </w:t>
            </w:r>
            <w:r w:rsidRPr="005B3421">
              <w:rPr>
                <w:rFonts w:cstheme="minorHAnsi"/>
                <w:b/>
              </w:rPr>
              <w:t>práce spĺňajúce charakter významnej obnovy budov</w:t>
            </w:r>
            <w:r w:rsidRPr="005B3421">
              <w:rPr>
                <w:rFonts w:cstheme="minorHAnsi"/>
              </w:rPr>
              <w:t xml:space="preserve"> v zmysle zákona č. 555/2005 Z. z. o energetickej hospodárnosti budov a o zmene a doplnení niektorých zákonov v znení neskorších predpisov (ďalej len „ zákon o energetickej hospodárnosti budov“) je </w:t>
            </w:r>
            <w:r w:rsidRPr="005B3421">
              <w:rPr>
                <w:rFonts w:cstheme="minorHAnsi"/>
              </w:rPr>
              <w:lastRenderedPageBreak/>
              <w:t>potrebné spĺňať nasledovné podmienky: Pri obnove budov</w:t>
            </w:r>
            <w:r w:rsidRPr="005B3421">
              <w:rPr>
                <w:vertAlign w:val="superscript"/>
              </w:rPr>
              <w:footnoteReference w:id="6"/>
            </w:r>
            <w:r w:rsidRPr="005B3421">
              <w:rPr>
                <w:rFonts w:cstheme="minorHAnsi"/>
              </w:rPr>
              <w:t xml:space="preserve">, ktorej cieľom je zlepšenie energetickej hospodárnosti budovy, je požiadavka na úsporu primárnej energie na úrovni minimálne 30 % a v prípade hĺbkovej obnovy budov požiadavka na úsporu primárnej energie na úrovni minimálne 60 %. Pokiaľ ide o obnovu budov je teda nutné: </w:t>
            </w:r>
          </w:p>
          <w:p w14:paraId="21BF0589" w14:textId="77777777" w:rsidR="005B3421" w:rsidRPr="005B3421" w:rsidRDefault="005B3421" w:rsidP="007E0791">
            <w:pPr>
              <w:numPr>
                <w:ilvl w:val="1"/>
                <w:numId w:val="23"/>
              </w:numPr>
              <w:shd w:val="clear" w:color="auto" w:fill="FFFFFF" w:themeFill="background1"/>
              <w:autoSpaceDE w:val="0"/>
              <w:autoSpaceDN w:val="0"/>
              <w:adjustRightInd w:val="0"/>
              <w:spacing w:after="120"/>
              <w:ind w:left="714" w:hanging="357"/>
              <w:jc w:val="both"/>
              <w:rPr>
                <w:rFonts w:cstheme="minorHAnsi"/>
              </w:rPr>
            </w:pPr>
            <w:r w:rsidRPr="005B3421">
              <w:rPr>
                <w:rFonts w:cstheme="minorHAnsi"/>
              </w:rPr>
              <w:t xml:space="preserve">dosiahnuť v priemere aspoň strednú obnovu (úspora primárnej energie na úrovni ≥ 30 % a zároveň &lt; 60 %), alebo </w:t>
            </w:r>
          </w:p>
          <w:p w14:paraId="38441157" w14:textId="77777777" w:rsidR="005B3421" w:rsidRPr="005B3421" w:rsidRDefault="005B3421" w:rsidP="007E0791">
            <w:pPr>
              <w:numPr>
                <w:ilvl w:val="1"/>
                <w:numId w:val="23"/>
              </w:numPr>
              <w:shd w:val="clear" w:color="auto" w:fill="FFFFFF" w:themeFill="background1"/>
              <w:suppressAutoHyphens/>
              <w:autoSpaceDE w:val="0"/>
              <w:autoSpaceDN w:val="0"/>
              <w:adjustRightInd w:val="0"/>
              <w:spacing w:after="120"/>
              <w:ind w:left="714" w:hanging="357"/>
              <w:jc w:val="both"/>
              <w:rPr>
                <w:rFonts w:cstheme="minorHAnsi"/>
              </w:rPr>
            </w:pPr>
            <w:r w:rsidRPr="005B3421">
              <w:rPr>
                <w:rFonts w:cstheme="minorHAnsi"/>
              </w:rPr>
              <w:t xml:space="preserve">dosiahnuť v priemere aspoň 30 % zníženie priamych a nepriamych emisií skleníkových plynov v porovnaní s emisiami pred obnovou (rekonštrukciou) budovy. </w:t>
            </w:r>
          </w:p>
          <w:p w14:paraId="265A15C4" w14:textId="77777777" w:rsidR="005B3421" w:rsidRPr="005B3421" w:rsidRDefault="005B3421" w:rsidP="007E0791">
            <w:pPr>
              <w:spacing w:after="120"/>
              <w:jc w:val="both"/>
              <w:rPr>
                <w:rFonts w:cstheme="minorHAnsi"/>
              </w:rPr>
            </w:pPr>
            <w:r w:rsidRPr="005B3421">
              <w:rPr>
                <w:rFonts w:cstheme="minorHAnsi"/>
              </w:rPr>
              <w:t>Pri obnove verejných národných kultúrnych pamiatok a pamiatkových objektov a obnove objektov kultúrneho dedičstva, miestnej a regionálnej kultúry nie je potrebné zabezpečiť súlad s kritériami energetickej efektívnosti.</w:t>
            </w:r>
          </w:p>
          <w:p w14:paraId="711495D9" w14:textId="15D2E379" w:rsidR="005B3421" w:rsidRPr="005B3421" w:rsidRDefault="005B3421" w:rsidP="007E0791">
            <w:pPr>
              <w:spacing w:after="120"/>
              <w:ind w:left="284"/>
              <w:jc w:val="both"/>
              <w:rPr>
                <w:rFonts w:cstheme="minorHAnsi"/>
                <w:color w:val="000000" w:themeColor="text1"/>
              </w:rPr>
            </w:pPr>
          </w:p>
        </w:tc>
        <w:tc>
          <w:tcPr>
            <w:tcW w:w="4678" w:type="dxa"/>
          </w:tcPr>
          <w:p w14:paraId="511FC7C4" w14:textId="11605DB5" w:rsidR="005B3421" w:rsidRPr="006D2F33" w:rsidRDefault="005B3421" w:rsidP="007E0791">
            <w:pPr>
              <w:spacing w:after="120"/>
              <w:jc w:val="both"/>
              <w:rPr>
                <w:rFonts w:cstheme="minorHAnsi"/>
                <w:color w:val="000000" w:themeColor="text1"/>
              </w:rPr>
            </w:pPr>
            <w:r w:rsidRPr="006D2F33">
              <w:rPr>
                <w:rFonts w:cstheme="minorHAnsi"/>
              </w:rPr>
              <w:lastRenderedPageBreak/>
              <w:t xml:space="preserve">Prijímateľ preukazuje splnenie tejto podmienky vo fáze účinnosti zmluvy o poskytnutí NFP </w:t>
            </w:r>
            <w:r w:rsidR="0023437F" w:rsidRPr="0023437F">
              <w:rPr>
                <w:rFonts w:cstheme="minorHAnsi"/>
              </w:rPr>
              <w:t>spolu s relevantnou</w:t>
            </w:r>
            <w:r w:rsidRPr="0023437F">
              <w:rPr>
                <w:rFonts w:cstheme="minorHAnsi"/>
              </w:rPr>
              <w:t xml:space="preserve"> </w:t>
            </w:r>
            <w:r w:rsidR="0023437F" w:rsidRPr="0023437F">
              <w:rPr>
                <w:rFonts w:cstheme="minorHAnsi"/>
              </w:rPr>
              <w:t>žiadosťou</w:t>
            </w:r>
            <w:r w:rsidRPr="0023437F">
              <w:rPr>
                <w:rFonts w:cstheme="minorHAnsi"/>
              </w:rPr>
              <w:t xml:space="preserve"> o platbu. </w:t>
            </w:r>
            <w:r w:rsidRPr="0023437F">
              <w:rPr>
                <w:rFonts w:cstheme="minorHAnsi"/>
                <w:color w:val="000000" w:themeColor="text1"/>
              </w:rPr>
              <w:t>Pre splnenie tejto podmienky je potrebné postupovať v</w:t>
            </w:r>
            <w:r w:rsidRPr="006D2F33">
              <w:rPr>
                <w:rFonts w:cstheme="minorHAnsi"/>
                <w:color w:val="000000" w:themeColor="text1"/>
              </w:rPr>
              <w:t xml:space="preserve"> súlade so zákonom o energetickej hospodárnosti budov. Prijímateľ je povinný splniť požiadavky prostredníctvom preukázania úspory primárnej </w:t>
            </w:r>
            <w:r w:rsidRPr="006D2F33">
              <w:rPr>
                <w:rFonts w:cstheme="minorHAnsi"/>
                <w:color w:val="000000" w:themeColor="text1"/>
              </w:rPr>
              <w:lastRenderedPageBreak/>
              <w:t>energie na úrovni minimálne 30 %, resp. 60 % a predložiť:</w:t>
            </w:r>
          </w:p>
          <w:p w14:paraId="16526349" w14:textId="77777777" w:rsidR="005B3421" w:rsidRPr="006D2F33" w:rsidRDefault="005B3421" w:rsidP="007E0791">
            <w:pPr>
              <w:pStyle w:val="Odsekzoznamu"/>
              <w:numPr>
                <w:ilvl w:val="0"/>
                <w:numId w:val="3"/>
              </w:numPr>
              <w:tabs>
                <w:tab w:val="left" w:pos="1695"/>
              </w:tabs>
              <w:spacing w:after="120"/>
              <w:ind w:left="318" w:hanging="284"/>
              <w:contextualSpacing w:val="0"/>
              <w:jc w:val="both"/>
              <w:rPr>
                <w:rFonts w:cstheme="minorHAnsi"/>
                <w:b/>
              </w:rPr>
            </w:pPr>
            <w:r w:rsidRPr="006D2F33">
              <w:rPr>
                <w:rFonts w:cstheme="minorHAnsi"/>
                <w:b/>
              </w:rPr>
              <w:t xml:space="preserve">projektové energetické hodnotenie stavby </w:t>
            </w:r>
            <w:r w:rsidRPr="006D2F33">
              <w:rPr>
                <w:rFonts w:cstheme="minorHAnsi"/>
              </w:rPr>
              <w:t>(energetické hodnotenie existujúceho stavu budovy)</w:t>
            </w:r>
            <w:r w:rsidRPr="006D2F33">
              <w:rPr>
                <w:rFonts w:cstheme="minorHAnsi"/>
                <w:b/>
              </w:rPr>
              <w:t xml:space="preserve"> </w:t>
            </w:r>
            <w:r w:rsidRPr="006D2F33">
              <w:rPr>
                <w:rFonts w:cstheme="minorHAnsi"/>
              </w:rPr>
              <w:t>a</w:t>
            </w:r>
          </w:p>
          <w:p w14:paraId="5C8BB098" w14:textId="5B6F14F5" w:rsidR="005B3421" w:rsidRPr="006D2F33" w:rsidRDefault="005B3421" w:rsidP="007E0791">
            <w:pPr>
              <w:pStyle w:val="Odsekzoznamu"/>
              <w:numPr>
                <w:ilvl w:val="0"/>
                <w:numId w:val="3"/>
              </w:numPr>
              <w:tabs>
                <w:tab w:val="left" w:pos="1695"/>
              </w:tabs>
              <w:spacing w:after="120"/>
              <w:ind w:left="318" w:hanging="284"/>
              <w:contextualSpacing w:val="0"/>
              <w:jc w:val="both"/>
              <w:rPr>
                <w:rFonts w:cstheme="minorHAnsi"/>
                <w:b/>
              </w:rPr>
            </w:pPr>
            <w:r w:rsidRPr="006D2F33">
              <w:rPr>
                <w:rFonts w:cstheme="minorHAnsi"/>
                <w:b/>
              </w:rPr>
              <w:t xml:space="preserve"> energetický certifikát nového stavu budovy po rekonštrukcii </w:t>
            </w:r>
            <w:r w:rsidRPr="006D2F33">
              <w:rPr>
                <w:rFonts w:cstheme="minorHAnsi"/>
              </w:rPr>
              <w:t>podľa zákona o energetickej hospodárnosti budov.</w:t>
            </w:r>
          </w:p>
          <w:p w14:paraId="76029B2C" w14:textId="77777777" w:rsidR="005B3421" w:rsidRPr="006D2F33" w:rsidRDefault="005B3421" w:rsidP="007E0791">
            <w:pPr>
              <w:spacing w:after="120"/>
              <w:jc w:val="both"/>
              <w:rPr>
                <w:rFonts w:cstheme="minorHAnsi"/>
                <w:color w:val="000000" w:themeColor="text1"/>
              </w:rPr>
            </w:pPr>
            <w:r w:rsidRPr="006D2F33">
              <w:rPr>
                <w:rFonts w:cstheme="minorHAnsi"/>
                <w:bCs/>
                <w:color w:val="000000" w:themeColor="text1"/>
              </w:rPr>
              <w:t xml:space="preserve">Splnenie podmienky </w:t>
            </w:r>
            <w:r w:rsidRPr="006D2F33">
              <w:rPr>
                <w:rFonts w:cstheme="minorHAnsi"/>
                <w:color w:val="000000" w:themeColor="text1"/>
              </w:rPr>
              <w:t xml:space="preserve">(dosiahnutie úspor primárnej energie minimálne o 30 %) </w:t>
            </w:r>
            <w:r w:rsidRPr="006D2F33">
              <w:rPr>
                <w:rFonts w:cstheme="minorHAnsi"/>
                <w:bCs/>
                <w:color w:val="000000" w:themeColor="text1"/>
              </w:rPr>
              <w:t xml:space="preserve">sa preukazuje </w:t>
            </w:r>
            <w:r w:rsidRPr="006D2F33">
              <w:rPr>
                <w:rFonts w:cstheme="minorHAnsi"/>
                <w:color w:val="000000" w:themeColor="text1"/>
              </w:rPr>
              <w:t>na základe výsledku porovnania údajov východiskového a navrhovaného stavu uvádzaných v projektovom energetickom hodnotení, resp. v energetickom certifikáte spracovanom pred a po rekonštrukcii (obnove) budov. Výpočet úspory primárnej energie sa vykoná po zadaní údajov z projektového energetického hodnotenia, resp. energetického certifikátu do nasledovného vzorca:</w:t>
            </w:r>
          </w:p>
          <w:p w14:paraId="5D07CCA9" w14:textId="26251B09" w:rsidR="005B3421" w:rsidRPr="006D2F33" w:rsidRDefault="006D2F33" w:rsidP="007E0791">
            <w:pPr>
              <w:spacing w:after="120"/>
              <w:jc w:val="both"/>
              <w:rPr>
                <w:rFonts w:cstheme="minorHAnsi"/>
                <w:color w:val="000000" w:themeColor="text1"/>
                <w:sz w:val="18"/>
                <w:szCs w:val="18"/>
              </w:rPr>
            </w:pPr>
            <m:oMathPara>
              <m:oMath>
                <m:r>
                  <m:rPr>
                    <m:sty m:val="p"/>
                  </m:rPr>
                  <w:rPr>
                    <w:rFonts w:ascii="Cambria Math" w:hAnsi="Cambria Math" w:cstheme="minorHAnsi"/>
                    <w:color w:val="000000" w:themeColor="text1"/>
                    <w:sz w:val="18"/>
                    <w:szCs w:val="18"/>
                  </w:rPr>
                  <m:t xml:space="preserve">UPE=100× </m:t>
                </m:r>
                <m:f>
                  <m:fPr>
                    <m:ctrlPr>
                      <w:rPr>
                        <w:rFonts w:ascii="Cambria Math" w:hAnsi="Cambria Math" w:cstheme="minorHAnsi"/>
                        <w:color w:val="000000" w:themeColor="text1"/>
                        <w:sz w:val="18"/>
                        <w:szCs w:val="18"/>
                      </w:rPr>
                    </m:ctrlPr>
                  </m:fPr>
                  <m:num>
                    <m:d>
                      <m:dPr>
                        <m:ctrlPr>
                          <w:rPr>
                            <w:rFonts w:ascii="Cambria Math" w:hAnsi="Cambria Math" w:cstheme="minorHAnsi"/>
                            <w:color w:val="000000" w:themeColor="text1"/>
                            <w:sz w:val="18"/>
                            <w:szCs w:val="18"/>
                          </w:rPr>
                        </m:ctrlPr>
                      </m:dPr>
                      <m:e>
                        <m:r>
                          <m:rPr>
                            <m:sty m:val="p"/>
                          </m:rPr>
                          <w:rPr>
                            <w:rFonts w:ascii="Cambria Math" w:hAnsi="Cambria Math" w:cstheme="minorHAnsi"/>
                            <w:color w:val="000000" w:themeColor="text1"/>
                            <w:sz w:val="18"/>
                            <w:szCs w:val="18"/>
                          </w:rPr>
                          <m:t>PEpred × CPPpred</m:t>
                        </m:r>
                      </m:e>
                    </m:d>
                    <m:r>
                      <m:rPr>
                        <m:sty m:val="p"/>
                      </m:rPr>
                      <w:rPr>
                        <w:rFonts w:ascii="Cambria Math" w:hAnsi="Cambria Math" w:cstheme="minorHAnsi"/>
                        <w:color w:val="000000" w:themeColor="text1"/>
                        <w:sz w:val="18"/>
                        <w:szCs w:val="18"/>
                      </w:rPr>
                      <m:t>-</m:t>
                    </m:r>
                    <m:d>
                      <m:dPr>
                        <m:ctrlPr>
                          <w:rPr>
                            <w:rFonts w:ascii="Cambria Math" w:hAnsi="Cambria Math" w:cstheme="minorHAnsi"/>
                            <w:color w:val="000000" w:themeColor="text1"/>
                            <w:sz w:val="18"/>
                            <w:szCs w:val="18"/>
                          </w:rPr>
                        </m:ctrlPr>
                      </m:dPr>
                      <m:e>
                        <m:r>
                          <m:rPr>
                            <m:sty m:val="p"/>
                          </m:rPr>
                          <w:rPr>
                            <w:rFonts w:ascii="Cambria Math" w:hAnsi="Cambria Math" w:cstheme="minorHAnsi"/>
                            <w:color w:val="000000" w:themeColor="text1"/>
                            <w:sz w:val="18"/>
                            <w:szCs w:val="18"/>
                          </w:rPr>
                          <m:t>PEpo × CPPpo</m:t>
                        </m:r>
                      </m:e>
                    </m:d>
                  </m:num>
                  <m:den>
                    <m:r>
                      <m:rPr>
                        <m:sty m:val="p"/>
                      </m:rPr>
                      <w:rPr>
                        <w:rFonts w:ascii="Cambria Math" w:hAnsi="Cambria Math" w:cstheme="minorHAnsi"/>
                        <w:color w:val="000000" w:themeColor="text1"/>
                        <w:sz w:val="18"/>
                        <w:szCs w:val="18"/>
                      </w:rPr>
                      <m:t>PEpred × CPPpred</m:t>
                    </m:r>
                  </m:den>
                </m:f>
              </m:oMath>
            </m:oMathPara>
          </w:p>
          <w:p w14:paraId="0F435BF8"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kde: </w:t>
            </w:r>
          </w:p>
          <w:p w14:paraId="262BF424"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UPE – úspora primárnej energie v % </w:t>
            </w:r>
          </w:p>
          <w:p w14:paraId="7F41C1A5" w14:textId="77777777" w:rsidR="005B3421" w:rsidRPr="006D2F33" w:rsidRDefault="005B3421" w:rsidP="007E0791">
            <w:pPr>
              <w:spacing w:after="120"/>
              <w:jc w:val="both"/>
              <w:rPr>
                <w:rFonts w:cstheme="minorHAnsi"/>
                <w:color w:val="000000" w:themeColor="text1"/>
              </w:rPr>
            </w:pPr>
            <w:proofErr w:type="spellStart"/>
            <w:r w:rsidRPr="006D2F33">
              <w:rPr>
                <w:rFonts w:cstheme="minorHAnsi"/>
                <w:color w:val="000000" w:themeColor="text1"/>
              </w:rPr>
              <w:t>PEpred</w:t>
            </w:r>
            <w:proofErr w:type="spellEnd"/>
            <w:r w:rsidRPr="006D2F33">
              <w:rPr>
                <w:rFonts w:cstheme="minorHAnsi"/>
                <w:color w:val="000000" w:themeColor="text1"/>
              </w:rPr>
              <w:t xml:space="preserve"> – primárna energia pred realizáciou obnovy budovy v kWh/(m</w:t>
            </w:r>
            <w:r w:rsidRPr="006D2F33">
              <w:rPr>
                <w:rFonts w:cstheme="minorHAnsi"/>
                <w:color w:val="000000" w:themeColor="text1"/>
                <w:vertAlign w:val="superscript"/>
              </w:rPr>
              <w:t>2</w:t>
            </w:r>
            <w:r w:rsidRPr="006D2F33">
              <w:rPr>
                <w:rFonts w:cstheme="minorHAnsi"/>
                <w:color w:val="000000" w:themeColor="text1"/>
              </w:rPr>
              <w:t xml:space="preserve">.a) </w:t>
            </w:r>
          </w:p>
          <w:p w14:paraId="18AEDC77" w14:textId="77777777" w:rsidR="005B3421" w:rsidRPr="006D2F33" w:rsidRDefault="005B3421" w:rsidP="007E0791">
            <w:pPr>
              <w:spacing w:after="120"/>
              <w:jc w:val="both"/>
              <w:rPr>
                <w:rFonts w:cstheme="minorHAnsi"/>
                <w:color w:val="000000" w:themeColor="text1"/>
              </w:rPr>
            </w:pPr>
            <w:proofErr w:type="spellStart"/>
            <w:r w:rsidRPr="006D2F33">
              <w:rPr>
                <w:rFonts w:cstheme="minorHAnsi"/>
                <w:color w:val="000000" w:themeColor="text1"/>
              </w:rPr>
              <w:lastRenderedPageBreak/>
              <w:t>PEpo</w:t>
            </w:r>
            <w:proofErr w:type="spellEnd"/>
            <w:r w:rsidRPr="006D2F33">
              <w:rPr>
                <w:rFonts w:cstheme="minorHAnsi"/>
                <w:color w:val="000000" w:themeColor="text1"/>
              </w:rPr>
              <w:t xml:space="preserve"> – primárna energia po realizácii obnovy budovy v kWh/(m</w:t>
            </w:r>
            <w:r w:rsidRPr="006D2F33">
              <w:rPr>
                <w:rFonts w:cstheme="minorHAnsi"/>
                <w:color w:val="000000" w:themeColor="text1"/>
                <w:vertAlign w:val="superscript"/>
              </w:rPr>
              <w:t>2</w:t>
            </w:r>
            <w:r w:rsidRPr="006D2F33">
              <w:rPr>
                <w:rFonts w:cstheme="minorHAnsi"/>
                <w:color w:val="000000" w:themeColor="text1"/>
              </w:rPr>
              <w:t xml:space="preserve">.a) </w:t>
            </w:r>
          </w:p>
          <w:p w14:paraId="074C8F16" w14:textId="77777777" w:rsidR="005B3421" w:rsidRPr="006D2F33" w:rsidRDefault="005B3421" w:rsidP="007E0791">
            <w:pPr>
              <w:spacing w:after="120"/>
              <w:jc w:val="both"/>
              <w:rPr>
                <w:rFonts w:cstheme="minorHAnsi"/>
                <w:color w:val="000000" w:themeColor="text1"/>
              </w:rPr>
            </w:pPr>
            <w:proofErr w:type="spellStart"/>
            <w:r w:rsidRPr="006D2F33">
              <w:rPr>
                <w:rFonts w:cstheme="minorHAnsi"/>
                <w:color w:val="000000" w:themeColor="text1"/>
              </w:rPr>
              <w:t>CPPpred</w:t>
            </w:r>
            <w:proofErr w:type="spellEnd"/>
            <w:r w:rsidRPr="006D2F33">
              <w:rPr>
                <w:rFonts w:cstheme="minorHAnsi"/>
                <w:color w:val="000000" w:themeColor="text1"/>
              </w:rPr>
              <w:t xml:space="preserve"> – celková podlahová plocha budovy pred realizáciou obnovy v m</w:t>
            </w:r>
            <w:r w:rsidRPr="006D2F33">
              <w:rPr>
                <w:rFonts w:cstheme="minorHAnsi"/>
                <w:color w:val="000000" w:themeColor="text1"/>
                <w:vertAlign w:val="superscript"/>
              </w:rPr>
              <w:t>2</w:t>
            </w:r>
            <w:r w:rsidRPr="006D2F33">
              <w:rPr>
                <w:rFonts w:cstheme="minorHAnsi"/>
                <w:color w:val="000000" w:themeColor="text1"/>
              </w:rPr>
              <w:t xml:space="preserve"> </w:t>
            </w:r>
          </w:p>
          <w:p w14:paraId="1F19E7E8" w14:textId="77777777" w:rsidR="005B3421" w:rsidRPr="006D2F33" w:rsidRDefault="005B3421" w:rsidP="007E0791">
            <w:pPr>
              <w:spacing w:after="120"/>
              <w:jc w:val="both"/>
              <w:rPr>
                <w:rFonts w:cstheme="minorHAnsi"/>
                <w:color w:val="000000" w:themeColor="text1"/>
              </w:rPr>
            </w:pPr>
            <w:proofErr w:type="spellStart"/>
            <w:r w:rsidRPr="006D2F33">
              <w:rPr>
                <w:rFonts w:cstheme="minorHAnsi"/>
                <w:color w:val="000000" w:themeColor="text1"/>
              </w:rPr>
              <w:t>CPPpo</w:t>
            </w:r>
            <w:proofErr w:type="spellEnd"/>
            <w:r w:rsidRPr="006D2F33">
              <w:rPr>
                <w:rFonts w:cstheme="minorHAnsi"/>
                <w:color w:val="000000" w:themeColor="text1"/>
              </w:rPr>
              <w:t xml:space="preserve"> – celková podlahová plocha budovy po realizácii obnovy v m</w:t>
            </w:r>
            <w:r w:rsidRPr="006D2F33">
              <w:rPr>
                <w:rFonts w:cstheme="minorHAnsi"/>
                <w:color w:val="000000" w:themeColor="text1"/>
                <w:vertAlign w:val="superscript"/>
              </w:rPr>
              <w:t xml:space="preserve">2 </w:t>
            </w:r>
          </w:p>
          <w:p w14:paraId="3DC58764" w14:textId="5EFC8B5A"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Uvedený výpočet reflektuje na možnú rekonštrukciu budovy, v rámci ktorej môže dôjsť k zväčšeniu celkovej podlahovej plochy budovy. </w:t>
            </w:r>
          </w:p>
        </w:tc>
        <w:tc>
          <w:tcPr>
            <w:tcW w:w="3827" w:type="dxa"/>
          </w:tcPr>
          <w:p w14:paraId="77123204" w14:textId="64A12A5E" w:rsidR="00853AF5" w:rsidRPr="00853AF5" w:rsidRDefault="00853AF5" w:rsidP="007E0791">
            <w:pPr>
              <w:spacing w:after="120"/>
              <w:jc w:val="both"/>
              <w:rPr>
                <w:rFonts w:cstheme="minorHAnsi"/>
                <w:b/>
                <w:color w:val="000000" w:themeColor="text1"/>
              </w:rPr>
            </w:pPr>
            <w:r w:rsidRPr="00853AF5">
              <w:rPr>
                <w:rFonts w:cstheme="minorHAnsi"/>
                <w:color w:val="000000" w:themeColor="text1"/>
              </w:rPr>
              <w:lastRenderedPageBreak/>
              <w:t xml:space="preserve">Poskytovateľ overí splnenie tejto podmienky </w:t>
            </w:r>
            <w:r w:rsidR="00902309">
              <w:rPr>
                <w:rFonts w:cstheme="minorHAnsi"/>
                <w:color w:val="000000" w:themeColor="text1"/>
              </w:rPr>
              <w:t xml:space="preserve">na základe Prijímateľom predložených dokumentov </w:t>
            </w:r>
            <w:r w:rsidRPr="00853AF5">
              <w:rPr>
                <w:rFonts w:cstheme="minorHAnsi"/>
                <w:color w:val="000000" w:themeColor="text1"/>
              </w:rPr>
              <w:t xml:space="preserve">vo fáze účinnosti zmluvy o poskytnutí NFP </w:t>
            </w:r>
            <w:r w:rsidRPr="00853AF5">
              <w:rPr>
                <w:rFonts w:cstheme="minorHAnsi"/>
                <w:b/>
                <w:color w:val="000000" w:themeColor="text1"/>
              </w:rPr>
              <w:t xml:space="preserve">najneskôr pred úhradou relevantnej </w:t>
            </w:r>
            <w:proofErr w:type="spellStart"/>
            <w:r w:rsidRPr="00853AF5">
              <w:rPr>
                <w:rFonts w:cstheme="minorHAnsi"/>
                <w:b/>
                <w:color w:val="000000" w:themeColor="text1"/>
              </w:rPr>
              <w:t>ŽoP</w:t>
            </w:r>
            <w:proofErr w:type="spellEnd"/>
            <w:r w:rsidRPr="00853AF5">
              <w:rPr>
                <w:rFonts w:cstheme="minorHAnsi"/>
                <w:b/>
                <w:color w:val="000000" w:themeColor="text1"/>
              </w:rPr>
              <w:t>.</w:t>
            </w:r>
          </w:p>
          <w:p w14:paraId="5DE7CDFC" w14:textId="77777777" w:rsidR="005B3421" w:rsidRPr="00CB6D4A" w:rsidRDefault="005B3421" w:rsidP="007E0791">
            <w:pPr>
              <w:spacing w:after="120"/>
              <w:jc w:val="both"/>
              <w:rPr>
                <w:rFonts w:cstheme="minorHAnsi"/>
              </w:rPr>
            </w:pPr>
          </w:p>
        </w:tc>
      </w:tr>
      <w:tr w:rsidR="008A160F" w:rsidRPr="00B53816" w14:paraId="2EA59AF3" w14:textId="77777777" w:rsidTr="00DA6189">
        <w:trPr>
          <w:jc w:val="center"/>
        </w:trPr>
        <w:tc>
          <w:tcPr>
            <w:tcW w:w="2547" w:type="dxa"/>
            <w:gridSpan w:val="2"/>
          </w:tcPr>
          <w:p w14:paraId="08A58810" w14:textId="13E3D8CA" w:rsidR="008A160F" w:rsidRPr="00594861" w:rsidRDefault="008A160F" w:rsidP="00134300">
            <w:pPr>
              <w:ind w:right="-253"/>
              <w:rPr>
                <w:rFonts w:cstheme="minorHAnsi"/>
                <w:sz w:val="20"/>
                <w:szCs w:val="20"/>
              </w:rPr>
            </w:pPr>
            <w:r w:rsidRPr="00594861">
              <w:rPr>
                <w:rFonts w:cstheme="minorHAnsi"/>
                <w:sz w:val="20"/>
                <w:szCs w:val="20"/>
              </w:rPr>
              <w:lastRenderedPageBreak/>
              <w:t>PSK-MH-001-2023-DV-FST</w:t>
            </w:r>
          </w:p>
        </w:tc>
        <w:tc>
          <w:tcPr>
            <w:tcW w:w="4394" w:type="dxa"/>
          </w:tcPr>
          <w:p w14:paraId="08590E79" w14:textId="4812E3B4" w:rsidR="008A160F" w:rsidRPr="008A160F" w:rsidRDefault="008A160F" w:rsidP="007E0791">
            <w:pPr>
              <w:spacing w:after="120"/>
              <w:jc w:val="both"/>
              <w:rPr>
                <w:rFonts w:cstheme="minorHAnsi"/>
                <w:color w:val="006FC0"/>
              </w:rPr>
            </w:pPr>
            <w:r w:rsidRPr="008A160F">
              <w:rPr>
                <w:rFonts w:cstheme="minorHAnsi"/>
              </w:rPr>
              <w:t xml:space="preserve">Výmena hlavného zdroja tepla za nový kondenzačný kotol je možná len ako nevyhnutné riešenie a na základe preukázanej výhodnosti bez možnosti pripojenia na zemný plyn, iba s možnosťou pripojenia na obnoviteľný zdroj energie, ako napr. bioplyn, </w:t>
            </w:r>
            <w:proofErr w:type="spellStart"/>
            <w:r w:rsidRPr="008A160F">
              <w:rPr>
                <w:rFonts w:cstheme="minorHAnsi"/>
              </w:rPr>
              <w:t>biometán</w:t>
            </w:r>
            <w:proofErr w:type="spellEnd"/>
            <w:r w:rsidRPr="008A160F">
              <w:rPr>
                <w:rFonts w:cstheme="minorHAnsi"/>
              </w:rPr>
              <w:t xml:space="preserve">, tranzitný plyn zo spracovaného odpadu a výmena za nový elektrický kotol je možná len za podmienky preukázania jeho nízkej spotreby elektrickej energie a pripojenia na zelenú elektrinu alebo </w:t>
            </w:r>
            <w:proofErr w:type="spellStart"/>
            <w:r w:rsidRPr="008A160F">
              <w:rPr>
                <w:rFonts w:cstheme="minorHAnsi"/>
              </w:rPr>
              <w:t>fotovoltaické</w:t>
            </w:r>
            <w:proofErr w:type="spellEnd"/>
            <w:r w:rsidRPr="008A160F">
              <w:rPr>
                <w:rFonts w:cstheme="minorHAnsi"/>
              </w:rPr>
              <w:t xml:space="preserve"> solárne panely.</w:t>
            </w:r>
          </w:p>
          <w:p w14:paraId="51617EAA" w14:textId="018B973C" w:rsidR="008A160F" w:rsidRPr="0023437F" w:rsidRDefault="008A160F" w:rsidP="0023437F">
            <w:pPr>
              <w:spacing w:after="120"/>
              <w:jc w:val="both"/>
              <w:rPr>
                <w:rFonts w:cstheme="minorHAnsi"/>
                <w:color w:val="000000"/>
                <w:lang w:eastAsia="sk-SK"/>
              </w:rPr>
            </w:pPr>
            <w:r w:rsidRPr="008A160F">
              <w:rPr>
                <w:rFonts w:cstheme="minorHAnsi"/>
                <w:color w:val="000000"/>
                <w:lang w:eastAsia="sk-SK"/>
              </w:rPr>
              <w:t xml:space="preserve">Zariadenie na báze obnoviteľných zdrojov energie musí mať vydané vyhlásenie o zhode podľa § 23 zákona č. 56/2018 Z. z. o posudzovaní zhody výrobku, sprístupňovaní určeného výrobku na trhu a o zmene a </w:t>
            </w:r>
            <w:r w:rsidRPr="008A160F">
              <w:rPr>
                <w:rFonts w:cstheme="minorHAnsi"/>
                <w:color w:val="000000"/>
                <w:lang w:eastAsia="sk-SK"/>
              </w:rPr>
              <w:lastRenderedPageBreak/>
              <w:t>doplnení niektorých zákonov v znení neskorších predpisov.</w:t>
            </w:r>
          </w:p>
        </w:tc>
        <w:tc>
          <w:tcPr>
            <w:tcW w:w="4678" w:type="dxa"/>
          </w:tcPr>
          <w:p w14:paraId="2BE381ED" w14:textId="31AD5BE4" w:rsidR="008A160F" w:rsidRDefault="008A160F" w:rsidP="007E0791">
            <w:pPr>
              <w:spacing w:after="120"/>
              <w:jc w:val="both"/>
              <w:rPr>
                <w:rFonts w:cstheme="minorHAnsi"/>
                <w:color w:val="000000" w:themeColor="text1"/>
                <w:lang w:eastAsia="sk-SK"/>
              </w:rPr>
            </w:pPr>
            <w:r w:rsidRPr="008A160F">
              <w:rPr>
                <w:rFonts w:cstheme="minorHAnsi"/>
              </w:rPr>
              <w:lastRenderedPageBreak/>
              <w:t xml:space="preserve">Prijímateľ preukazuje splnenie tejto podmienky vo fáze účinnosti zmluvy o poskytnutí NFP </w:t>
            </w:r>
            <w:r w:rsidR="0023437F">
              <w:rPr>
                <w:rFonts w:cstheme="minorHAnsi"/>
              </w:rPr>
              <w:t>spolu s relevantnou žiadosťou</w:t>
            </w:r>
            <w:r w:rsidRPr="008A160F">
              <w:rPr>
                <w:rFonts w:cstheme="minorHAnsi"/>
              </w:rPr>
              <w:t xml:space="preserve"> o platbu.</w:t>
            </w:r>
            <w:r>
              <w:rPr>
                <w:rFonts w:cstheme="minorHAnsi"/>
              </w:rPr>
              <w:t xml:space="preserve"> </w:t>
            </w:r>
            <w:r w:rsidRPr="008A160F">
              <w:rPr>
                <w:rFonts w:cstheme="minorHAnsi"/>
                <w:color w:val="000000" w:themeColor="text1"/>
                <w:lang w:eastAsia="sk-SK"/>
              </w:rPr>
              <w:t xml:space="preserve">Prijímateľ preukazuje splnenie podmienky, že zariadenie na báze obnoviteľných zdrojov energie má vydané vyhlásenie o zhode, </w:t>
            </w:r>
            <w:r w:rsidRPr="008A160F">
              <w:rPr>
                <w:rFonts w:cstheme="minorHAnsi"/>
                <w:b/>
                <w:color w:val="000000" w:themeColor="text1"/>
                <w:lang w:eastAsia="sk-SK"/>
              </w:rPr>
              <w:t>na základe technického listu zariadenia</w:t>
            </w:r>
            <w:r w:rsidRPr="008A160F">
              <w:rPr>
                <w:rFonts w:cstheme="minorHAnsi"/>
                <w:color w:val="000000" w:themeColor="text1"/>
                <w:lang w:eastAsia="sk-SK"/>
              </w:rPr>
              <w:t xml:space="preserve">. </w:t>
            </w:r>
          </w:p>
          <w:p w14:paraId="0350673C" w14:textId="6418EF81" w:rsidR="008A160F" w:rsidRPr="008A160F" w:rsidRDefault="008A160F" w:rsidP="007E0791">
            <w:pPr>
              <w:spacing w:after="120"/>
              <w:jc w:val="both"/>
              <w:rPr>
                <w:rFonts w:cstheme="minorHAnsi"/>
                <w:color w:val="000000" w:themeColor="text1"/>
              </w:rPr>
            </w:pPr>
            <w:r w:rsidRPr="008A160F">
              <w:rPr>
                <w:rFonts w:cstheme="minorHAnsi"/>
                <w:color w:val="000000" w:themeColor="text1"/>
              </w:rPr>
              <w:t xml:space="preserve">Splnenie podmienky životnosti je potrebné preukázať </w:t>
            </w:r>
            <w:r w:rsidR="00A37037">
              <w:rPr>
                <w:rFonts w:cstheme="minorHAnsi"/>
                <w:b/>
                <w:color w:val="000000" w:themeColor="text1"/>
              </w:rPr>
              <w:t xml:space="preserve">potvrdením výrobcu o </w:t>
            </w:r>
            <w:r w:rsidRPr="008A160F">
              <w:rPr>
                <w:rFonts w:cstheme="minorHAnsi"/>
                <w:b/>
                <w:color w:val="000000" w:themeColor="text1"/>
              </w:rPr>
              <w:t>predpokladanej životnosti zariadenia</w:t>
            </w:r>
            <w:r w:rsidR="00A37037">
              <w:rPr>
                <w:rFonts w:cstheme="minorHAnsi"/>
                <w:color w:val="000000" w:themeColor="text1"/>
              </w:rPr>
              <w:t xml:space="preserve">, </w:t>
            </w:r>
            <w:r>
              <w:rPr>
                <w:rFonts w:cstheme="minorHAnsi"/>
                <w:color w:val="000000" w:themeColor="text1"/>
              </w:rPr>
              <w:t xml:space="preserve">alebo </w:t>
            </w:r>
            <w:r w:rsidRPr="008A160F">
              <w:rPr>
                <w:rFonts w:cstheme="minorHAnsi"/>
                <w:b/>
                <w:color w:val="000000" w:themeColor="text1"/>
              </w:rPr>
              <w:t>dokladom výrobcu o záruke zariadenia najmenej v požadovanej dĺžke životnosti zariadenia</w:t>
            </w:r>
            <w:r w:rsidRPr="008A160F">
              <w:rPr>
                <w:rStyle w:val="Odkaznapoznmkupodiarou"/>
                <w:rFonts w:cstheme="minorHAnsi"/>
                <w:color w:val="000000" w:themeColor="text1"/>
              </w:rPr>
              <w:footnoteReference w:id="7"/>
            </w:r>
            <w:r w:rsidRPr="008A160F">
              <w:rPr>
                <w:rFonts w:cstheme="minorHAnsi"/>
                <w:color w:val="000000" w:themeColor="text1"/>
              </w:rPr>
              <w:t xml:space="preserve">. </w:t>
            </w:r>
          </w:p>
          <w:p w14:paraId="24452A15" w14:textId="77777777" w:rsidR="008A160F" w:rsidRPr="008A160F" w:rsidRDefault="008A160F" w:rsidP="007E0791">
            <w:pPr>
              <w:spacing w:after="120"/>
              <w:jc w:val="both"/>
              <w:rPr>
                <w:rFonts w:cstheme="minorHAnsi"/>
              </w:rPr>
            </w:pPr>
          </w:p>
        </w:tc>
        <w:tc>
          <w:tcPr>
            <w:tcW w:w="3827" w:type="dxa"/>
          </w:tcPr>
          <w:p w14:paraId="079B01D6" w14:textId="77777777" w:rsidR="008A160F" w:rsidRDefault="008A160F" w:rsidP="007E0791">
            <w:pPr>
              <w:spacing w:after="120"/>
              <w:jc w:val="both"/>
              <w:rPr>
                <w:rFonts w:cstheme="minorHAnsi"/>
                <w:color w:val="000000" w:themeColor="text1"/>
              </w:rPr>
            </w:pPr>
            <w:r w:rsidRPr="008A160F">
              <w:rPr>
                <w:rFonts w:cstheme="minorHAnsi"/>
                <w:color w:val="000000" w:themeColor="text1"/>
              </w:rPr>
              <w:t>Poskytovateľ overí splnenie tejto podmienky vo fáze účinnosti zmluvy o poskytnutí NFP najnesk</w:t>
            </w:r>
            <w:r>
              <w:rPr>
                <w:rFonts w:cstheme="minorHAnsi"/>
                <w:color w:val="000000" w:themeColor="text1"/>
              </w:rPr>
              <w:t xml:space="preserve">ôr pred úhradou relevantnej </w:t>
            </w:r>
            <w:proofErr w:type="spellStart"/>
            <w:r>
              <w:rPr>
                <w:rFonts w:cstheme="minorHAnsi"/>
                <w:color w:val="000000" w:themeColor="text1"/>
              </w:rPr>
              <w:t>ŽoP</w:t>
            </w:r>
            <w:proofErr w:type="spellEnd"/>
            <w:r>
              <w:rPr>
                <w:rFonts w:cstheme="minorHAnsi"/>
                <w:color w:val="000000" w:themeColor="text1"/>
              </w:rPr>
              <w:t xml:space="preserve"> na základe:</w:t>
            </w:r>
          </w:p>
          <w:p w14:paraId="5A9A5A82" w14:textId="24C24441" w:rsidR="008A160F" w:rsidRDefault="002C50AA" w:rsidP="007A74D7">
            <w:pPr>
              <w:pStyle w:val="Odsekzoznamu"/>
              <w:numPr>
                <w:ilvl w:val="0"/>
                <w:numId w:val="10"/>
              </w:numPr>
              <w:spacing w:after="120"/>
              <w:ind w:left="318" w:hanging="284"/>
              <w:contextualSpacing w:val="0"/>
              <w:jc w:val="both"/>
              <w:rPr>
                <w:rFonts w:cstheme="minorHAnsi"/>
              </w:rPr>
            </w:pPr>
            <w:r>
              <w:rPr>
                <w:rFonts w:cstheme="minorHAnsi"/>
              </w:rPr>
              <w:t>t</w:t>
            </w:r>
            <w:r w:rsidR="008A160F">
              <w:rPr>
                <w:rFonts w:cstheme="minorHAnsi"/>
              </w:rPr>
              <w:t>echnického listu zariadenia,</w:t>
            </w:r>
          </w:p>
          <w:p w14:paraId="49017941" w14:textId="2BA9242C" w:rsidR="008A160F" w:rsidRPr="008A160F" w:rsidRDefault="002C50AA" w:rsidP="007A74D7">
            <w:pPr>
              <w:pStyle w:val="Odsekzoznamu"/>
              <w:numPr>
                <w:ilvl w:val="0"/>
                <w:numId w:val="10"/>
              </w:numPr>
              <w:spacing w:after="120"/>
              <w:ind w:left="318" w:hanging="284"/>
              <w:contextualSpacing w:val="0"/>
              <w:jc w:val="both"/>
              <w:rPr>
                <w:rFonts w:cstheme="minorHAnsi"/>
              </w:rPr>
            </w:pPr>
            <w:r>
              <w:rPr>
                <w:rFonts w:cstheme="minorHAnsi"/>
              </w:rPr>
              <w:t>p</w:t>
            </w:r>
            <w:r w:rsidR="008A160F">
              <w:rPr>
                <w:rFonts w:cstheme="minorHAnsi"/>
              </w:rPr>
              <w:t>otvrdenia</w:t>
            </w:r>
            <w:r w:rsidR="00A37037">
              <w:rPr>
                <w:rFonts w:cstheme="minorHAnsi"/>
              </w:rPr>
              <w:t xml:space="preserve"> </w:t>
            </w:r>
            <w:r w:rsidR="008A160F" w:rsidRPr="008A160F">
              <w:rPr>
                <w:rFonts w:cstheme="minorHAnsi"/>
                <w:color w:val="000000" w:themeColor="text1"/>
              </w:rPr>
              <w:t>výrobcu o predpokladanej životnosti zariadenia</w:t>
            </w:r>
            <w:r w:rsidR="008A160F">
              <w:rPr>
                <w:rFonts w:cstheme="minorHAnsi"/>
                <w:color w:val="000000" w:themeColor="text1"/>
              </w:rPr>
              <w:t xml:space="preserve"> (ak relevantné),</w:t>
            </w:r>
          </w:p>
          <w:p w14:paraId="0C6C37CE" w14:textId="2807B63F" w:rsidR="008A160F" w:rsidRPr="00225050" w:rsidRDefault="002C50AA" w:rsidP="007A74D7">
            <w:pPr>
              <w:pStyle w:val="Odsekzoznamu"/>
              <w:numPr>
                <w:ilvl w:val="0"/>
                <w:numId w:val="10"/>
              </w:numPr>
              <w:spacing w:after="120"/>
              <w:ind w:left="318" w:hanging="284"/>
              <w:contextualSpacing w:val="0"/>
              <w:jc w:val="both"/>
              <w:rPr>
                <w:rFonts w:cstheme="minorHAnsi"/>
              </w:rPr>
            </w:pPr>
            <w:r>
              <w:rPr>
                <w:rFonts w:cstheme="minorHAnsi"/>
                <w:color w:val="000000" w:themeColor="text1"/>
              </w:rPr>
              <w:t>d</w:t>
            </w:r>
            <w:r w:rsidR="008A160F">
              <w:rPr>
                <w:rFonts w:cstheme="minorHAnsi"/>
                <w:color w:val="000000" w:themeColor="text1"/>
              </w:rPr>
              <w:t xml:space="preserve">okladu výrobcu </w:t>
            </w:r>
            <w:r w:rsidR="008A160F" w:rsidRPr="008A160F">
              <w:rPr>
                <w:rFonts w:cstheme="minorHAnsi"/>
                <w:color w:val="000000" w:themeColor="text1"/>
              </w:rPr>
              <w:t>o záruke zariadenia najmenej v požadovanej dĺžke životnosti zariadenia</w:t>
            </w:r>
            <w:r w:rsidR="008A160F">
              <w:rPr>
                <w:rFonts w:cstheme="minorHAnsi"/>
                <w:color w:val="000000" w:themeColor="text1"/>
              </w:rPr>
              <w:t xml:space="preserve"> (ak relevantné).</w:t>
            </w:r>
          </w:p>
        </w:tc>
      </w:tr>
      <w:tr w:rsidR="006656A4" w:rsidRPr="00B53816" w14:paraId="6B87513A" w14:textId="77777777" w:rsidTr="00DA6189">
        <w:trPr>
          <w:jc w:val="center"/>
        </w:trPr>
        <w:tc>
          <w:tcPr>
            <w:tcW w:w="2547" w:type="dxa"/>
            <w:gridSpan w:val="2"/>
          </w:tcPr>
          <w:p w14:paraId="3848EE2E" w14:textId="71948C4E" w:rsidR="006656A4" w:rsidRPr="00594861" w:rsidRDefault="006656A4" w:rsidP="00134300">
            <w:pPr>
              <w:ind w:right="-253"/>
              <w:rPr>
                <w:rFonts w:cstheme="minorHAnsi"/>
                <w:sz w:val="20"/>
                <w:szCs w:val="20"/>
              </w:rPr>
            </w:pPr>
            <w:r w:rsidRPr="00594861">
              <w:rPr>
                <w:rFonts w:cstheme="minorHAnsi"/>
                <w:sz w:val="20"/>
                <w:szCs w:val="20"/>
              </w:rPr>
              <w:t>PSK-MH-001-2023-DV-FST</w:t>
            </w:r>
          </w:p>
        </w:tc>
        <w:tc>
          <w:tcPr>
            <w:tcW w:w="4394" w:type="dxa"/>
          </w:tcPr>
          <w:p w14:paraId="60E6312D" w14:textId="2676699D" w:rsidR="006656A4" w:rsidRPr="00225050" w:rsidRDefault="006656A4" w:rsidP="007E0791">
            <w:pPr>
              <w:spacing w:after="120"/>
              <w:jc w:val="both"/>
              <w:rPr>
                <w:rFonts w:cstheme="minorHAnsi"/>
                <w:color w:val="2E74B5"/>
              </w:rPr>
            </w:pPr>
            <w:r w:rsidRPr="006656A4">
              <w:rPr>
                <w:rFonts w:cstheme="minorHAnsi"/>
              </w:rPr>
              <w:t xml:space="preserve">V rámci rekonštrukcie budov musia všetky príslušné spotrebiče vody (sprchové riešenia, sprchy, kohútiky, WC, WC misy a splachovacie nádržky, pisoárové misy a splachovacie nádržky, vane) patriť do dvoch najlepších tried spotreby vody podľa platného značenia v EÚ (EU </w:t>
            </w:r>
            <w:proofErr w:type="spellStart"/>
            <w:r w:rsidRPr="006656A4">
              <w:rPr>
                <w:rFonts w:cstheme="minorHAnsi"/>
              </w:rPr>
              <w:t>Water</w:t>
            </w:r>
            <w:proofErr w:type="spellEnd"/>
            <w:r w:rsidRPr="006656A4">
              <w:rPr>
                <w:rFonts w:cstheme="minorHAnsi"/>
              </w:rPr>
              <w:t xml:space="preserve"> </w:t>
            </w:r>
            <w:proofErr w:type="spellStart"/>
            <w:r w:rsidRPr="006656A4">
              <w:rPr>
                <w:rFonts w:cstheme="minorHAnsi"/>
              </w:rPr>
              <w:t>Label</w:t>
            </w:r>
            <w:proofErr w:type="spellEnd"/>
            <w:r w:rsidRPr="006656A4">
              <w:rPr>
                <w:rFonts w:cstheme="minorHAnsi"/>
              </w:rPr>
              <w:t xml:space="preserve"> - </w:t>
            </w:r>
            <w:hyperlink r:id="rId11" w:history="1">
              <w:r w:rsidRPr="006656A4">
                <w:rPr>
                  <w:rStyle w:val="Hypertextovprepojenie"/>
                  <w:rFonts w:cstheme="minorHAnsi"/>
                </w:rPr>
                <w:t>http://www.europeanwaterlabel.eu/</w:t>
              </w:r>
            </w:hyperlink>
            <w:r w:rsidRPr="006656A4">
              <w:rPr>
                <w:rFonts w:cstheme="minorHAnsi"/>
              </w:rPr>
              <w:t xml:space="preserve">). </w:t>
            </w:r>
          </w:p>
        </w:tc>
        <w:tc>
          <w:tcPr>
            <w:tcW w:w="4678" w:type="dxa"/>
          </w:tcPr>
          <w:p w14:paraId="4DB55037" w14:textId="083D72A2" w:rsidR="006656A4" w:rsidRDefault="006656A4" w:rsidP="007E0791">
            <w:pPr>
              <w:spacing w:after="120"/>
              <w:jc w:val="both"/>
              <w:rPr>
                <w:rFonts w:cstheme="minorHAnsi"/>
                <w:b/>
                <w:color w:val="000000" w:themeColor="text1"/>
              </w:rPr>
            </w:pPr>
            <w:r w:rsidRPr="006656A4">
              <w:rPr>
                <w:rFonts w:cstheme="minorHAnsi"/>
              </w:rPr>
              <w:t xml:space="preserve">Prijímateľ preukazuje splnenie tejto podmienky vo fáze účinnosti zmluvy o poskytnutí NFP </w:t>
            </w:r>
            <w:r w:rsidR="0023437F">
              <w:rPr>
                <w:rFonts w:cstheme="minorHAnsi"/>
              </w:rPr>
              <w:t>spolu s relevantnou žiadosťou</w:t>
            </w:r>
            <w:r w:rsidRPr="006656A4">
              <w:rPr>
                <w:rFonts w:cstheme="minorHAnsi"/>
              </w:rPr>
              <w:t xml:space="preserve"> o platbu prostredníctvom </w:t>
            </w:r>
            <w:r w:rsidRPr="006656A4">
              <w:rPr>
                <w:rFonts w:cstheme="minorHAnsi"/>
                <w:color w:val="000000" w:themeColor="text1"/>
              </w:rPr>
              <w:t>predloženia:</w:t>
            </w:r>
          </w:p>
          <w:p w14:paraId="59A42033" w14:textId="05529F48" w:rsidR="006656A4" w:rsidRPr="006656A4" w:rsidRDefault="006656A4" w:rsidP="007E0791">
            <w:pPr>
              <w:pStyle w:val="Odsekzoznamu"/>
              <w:numPr>
                <w:ilvl w:val="0"/>
                <w:numId w:val="3"/>
              </w:numPr>
              <w:tabs>
                <w:tab w:val="left" w:pos="1695"/>
              </w:tabs>
              <w:spacing w:after="120"/>
              <w:ind w:left="318" w:hanging="284"/>
              <w:contextualSpacing w:val="0"/>
              <w:jc w:val="both"/>
              <w:rPr>
                <w:rFonts w:cstheme="minorHAnsi"/>
                <w:color w:val="000000" w:themeColor="text1"/>
              </w:rPr>
            </w:pPr>
            <w:r w:rsidRPr="006656A4">
              <w:rPr>
                <w:rFonts w:cstheme="minorHAnsi"/>
                <w:b/>
                <w:color w:val="000000" w:themeColor="text1"/>
              </w:rPr>
              <w:t xml:space="preserve"> </w:t>
            </w:r>
            <w:r w:rsidRPr="006656A4">
              <w:rPr>
                <w:rFonts w:cstheme="minorHAnsi"/>
                <w:b/>
              </w:rPr>
              <w:t>údajových listov výrobkov.</w:t>
            </w:r>
          </w:p>
          <w:p w14:paraId="79F97CB6" w14:textId="77777777" w:rsidR="006656A4" w:rsidRPr="008A160F" w:rsidRDefault="006656A4" w:rsidP="007E0791">
            <w:pPr>
              <w:spacing w:after="120"/>
              <w:jc w:val="both"/>
              <w:rPr>
                <w:rFonts w:cstheme="minorHAnsi"/>
              </w:rPr>
            </w:pPr>
          </w:p>
        </w:tc>
        <w:tc>
          <w:tcPr>
            <w:tcW w:w="3827" w:type="dxa"/>
          </w:tcPr>
          <w:p w14:paraId="15AD52F8" w14:textId="77777777" w:rsidR="006656A4" w:rsidRDefault="006656A4" w:rsidP="007E0791">
            <w:pPr>
              <w:spacing w:after="120"/>
              <w:jc w:val="both"/>
              <w:rPr>
                <w:rFonts w:cstheme="minorHAnsi"/>
              </w:rPr>
            </w:pPr>
            <w:r w:rsidRPr="006656A4">
              <w:rPr>
                <w:rFonts w:cstheme="minorHAnsi"/>
              </w:rPr>
              <w:t xml:space="preserve">Poskytovateľ overí splnenie tejto podmienky vo fáze účinnosti zmluvy o poskytnutí NFP </w:t>
            </w:r>
            <w:r w:rsidRPr="006656A4">
              <w:rPr>
                <w:rFonts w:cstheme="minorHAnsi"/>
                <w:b/>
              </w:rPr>
              <w:t xml:space="preserve">pred úhradou relevantnej </w:t>
            </w:r>
            <w:proofErr w:type="spellStart"/>
            <w:r w:rsidRPr="006656A4">
              <w:rPr>
                <w:rFonts w:cstheme="minorHAnsi"/>
                <w:b/>
              </w:rPr>
              <w:t>ŽoP</w:t>
            </w:r>
            <w:proofErr w:type="spellEnd"/>
            <w:r>
              <w:rPr>
                <w:rFonts w:cstheme="minorHAnsi"/>
              </w:rPr>
              <w:t xml:space="preserve"> na základe:</w:t>
            </w:r>
          </w:p>
          <w:p w14:paraId="73324B80" w14:textId="0318354B" w:rsidR="006656A4" w:rsidRPr="006656A4" w:rsidRDefault="006656A4" w:rsidP="007E0791">
            <w:pPr>
              <w:pStyle w:val="Odsekzoznamu"/>
              <w:numPr>
                <w:ilvl w:val="0"/>
                <w:numId w:val="10"/>
              </w:numPr>
              <w:spacing w:after="120"/>
              <w:ind w:left="316" w:hanging="284"/>
              <w:contextualSpacing w:val="0"/>
              <w:jc w:val="both"/>
              <w:rPr>
                <w:rFonts w:cstheme="minorHAnsi"/>
                <w:color w:val="000000" w:themeColor="text1"/>
              </w:rPr>
            </w:pPr>
            <w:r w:rsidRPr="006656A4">
              <w:rPr>
                <w:rFonts w:cstheme="minorHAnsi"/>
              </w:rPr>
              <w:t>údajových listov výrobkov.</w:t>
            </w:r>
          </w:p>
        </w:tc>
      </w:tr>
      <w:tr w:rsidR="009B2F89" w:rsidRPr="00B53816" w14:paraId="12B7150E" w14:textId="77777777" w:rsidTr="00DA6189">
        <w:trPr>
          <w:jc w:val="center"/>
        </w:trPr>
        <w:tc>
          <w:tcPr>
            <w:tcW w:w="2547" w:type="dxa"/>
            <w:gridSpan w:val="2"/>
          </w:tcPr>
          <w:p w14:paraId="1CAE6BAE" w14:textId="51C49AD4" w:rsidR="009B2F89" w:rsidRPr="00594861" w:rsidRDefault="001A2089" w:rsidP="00134300">
            <w:pPr>
              <w:ind w:right="-253"/>
              <w:rPr>
                <w:rFonts w:cstheme="minorHAnsi"/>
                <w:sz w:val="20"/>
                <w:szCs w:val="20"/>
              </w:rPr>
            </w:pPr>
            <w:r w:rsidRPr="00594861">
              <w:rPr>
                <w:rFonts w:cstheme="minorHAnsi"/>
                <w:sz w:val="20"/>
                <w:szCs w:val="20"/>
              </w:rPr>
              <w:t>PSK-MH-001-2023-DV-FST</w:t>
            </w:r>
          </w:p>
        </w:tc>
        <w:tc>
          <w:tcPr>
            <w:tcW w:w="4394" w:type="dxa"/>
          </w:tcPr>
          <w:p w14:paraId="188D773D" w14:textId="20CBDA6B" w:rsidR="00AE62A1" w:rsidRPr="00AE62A1" w:rsidRDefault="00AE62A1" w:rsidP="007E0791">
            <w:pPr>
              <w:spacing w:after="120"/>
              <w:jc w:val="both"/>
              <w:rPr>
                <w:rFonts w:cstheme="minorHAnsi"/>
              </w:rPr>
            </w:pPr>
            <w:r w:rsidRPr="00AE62A1">
              <w:rPr>
                <w:rFonts w:cstheme="minorHAnsi"/>
              </w:rPr>
              <w:t>V súlade s hierarchiou odpadového hospodárstva a Protokolom EÚ o nakladaní so stavebným odpadom a odpadom z demolácie zabezpečia subjekty vykonávajúce obnovu a rekonštrukciu budov, aby aspoň 70 % (hmotnosti) nie nebezpečného stavebného a demolačného odpadu (s výnimkou prirodzene sa vyskytujúceho materiálu zaradeného ako druh odpadu 17 05 04 vo Vyhláške</w:t>
            </w:r>
            <w:ins w:id="36" w:author="Autor">
              <w:r w:rsidR="00FB32E5">
                <w:rPr>
                  <w:rFonts w:cstheme="minorHAnsi"/>
                </w:rPr>
                <w:t xml:space="preserve"> MŽP SR</w:t>
              </w:r>
            </w:ins>
            <w:r w:rsidRPr="00AE62A1">
              <w:rPr>
                <w:rFonts w:cstheme="minorHAnsi"/>
              </w:rPr>
              <w:t xml:space="preserve"> č. 365/2015 Z. z., ktorou sa ustanovuje Katalóg odpadov</w:t>
            </w:r>
            <w:ins w:id="37" w:author="Autor">
              <w:r w:rsidR="00164E31">
                <w:rPr>
                  <w:rFonts w:cstheme="minorHAnsi"/>
                </w:rPr>
                <w:t xml:space="preserve"> v znení neskorších predpisov</w:t>
              </w:r>
            </w:ins>
            <w:r w:rsidRPr="00AE62A1">
              <w:rPr>
                <w:rFonts w:cstheme="minorHAnsi"/>
              </w:rPr>
              <w:t>) vyprodukovaného na stavenisku, bolo recyklovaného alebo inak materiálovo zhodnoteného, a to vrátane činností spätného zasypávania, pri ktorých sa využije odpad ako náhrada za iné materiály.</w:t>
            </w:r>
          </w:p>
          <w:p w14:paraId="4F640D02" w14:textId="02C76B14" w:rsidR="009B2F89" w:rsidRPr="00B53816" w:rsidRDefault="00D84A4A" w:rsidP="007E0791">
            <w:pPr>
              <w:spacing w:after="120"/>
              <w:jc w:val="both"/>
              <w:rPr>
                <w:rFonts w:cstheme="minorHAnsi"/>
              </w:rPr>
            </w:pPr>
            <w:r w:rsidRPr="00B53816">
              <w:rPr>
                <w:rFonts w:cstheme="minorHAnsi"/>
              </w:rPr>
              <w:t xml:space="preserve">Pre splnenie tejto podmienky je prijímateľ povinný postupovať v súlade s Programom predchádzania vzniku odpadu SR, Programom odpadového hospodárstva SR, Protokolom EÚ o nakladaní s odpadom zo stavieb a demolácií </w:t>
            </w:r>
            <w:r w:rsidRPr="00B53816">
              <w:rPr>
                <w:rFonts w:cstheme="minorHAnsi"/>
              </w:rPr>
              <w:lastRenderedPageBreak/>
              <w:t>a zákonom č. 79/2015 Z. z. o odpadoch a o zmene a doplnení niektorých zákonov v znení neskorších predpisov</w:t>
            </w:r>
            <w:ins w:id="38" w:author="Autor">
              <w:r w:rsidR="00A83298">
                <w:rPr>
                  <w:rFonts w:cstheme="minorHAnsi"/>
                </w:rPr>
                <w:t xml:space="preserve"> (ďalej aj „zákon o odpadoch“)</w:t>
              </w:r>
            </w:ins>
            <w:r w:rsidRPr="00B53816">
              <w:rPr>
                <w:rFonts w:cstheme="minorHAnsi"/>
              </w:rPr>
              <w:t>.</w:t>
            </w:r>
          </w:p>
        </w:tc>
        <w:tc>
          <w:tcPr>
            <w:tcW w:w="4678" w:type="dxa"/>
          </w:tcPr>
          <w:p w14:paraId="4C53F19F" w14:textId="083AFB25" w:rsidR="00D84A4A" w:rsidRPr="00B53816" w:rsidRDefault="00D84A4A" w:rsidP="007E0791">
            <w:pPr>
              <w:spacing w:after="120"/>
              <w:jc w:val="both"/>
              <w:rPr>
                <w:rFonts w:cstheme="minorHAnsi"/>
              </w:rPr>
            </w:pPr>
            <w:r w:rsidRPr="00B53816">
              <w:rPr>
                <w:rFonts w:cstheme="minorHAnsi"/>
              </w:rPr>
              <w:lastRenderedPageBreak/>
              <w:t>Prijímateľ preukazuje splnenie tejto podmienky vo fáze realizácie projektu po vyprodukovaní stavebného odpadu</w:t>
            </w:r>
            <w:r w:rsidR="00296B0D">
              <w:rPr>
                <w:rFonts w:cstheme="minorHAnsi"/>
              </w:rPr>
              <w:t>,</w:t>
            </w:r>
            <w:r w:rsidRPr="00B53816">
              <w:rPr>
                <w:rFonts w:cstheme="minorHAnsi"/>
              </w:rPr>
              <w:t xml:space="preserve"> </w:t>
            </w:r>
            <w:r w:rsidR="00F77157">
              <w:rPr>
                <w:rFonts w:cstheme="minorHAnsi"/>
              </w:rPr>
              <w:t xml:space="preserve">najneskôr spolu so záverečnou </w:t>
            </w:r>
            <w:proofErr w:type="spellStart"/>
            <w:r w:rsidR="00F77157">
              <w:rPr>
                <w:rFonts w:cstheme="minorHAnsi"/>
              </w:rPr>
              <w:t>ŽoP</w:t>
            </w:r>
            <w:proofErr w:type="spellEnd"/>
            <w:r w:rsidR="00F77157">
              <w:rPr>
                <w:rFonts w:cstheme="minorHAnsi"/>
              </w:rPr>
              <w:t xml:space="preserve">, </w:t>
            </w:r>
            <w:r w:rsidRPr="00B53816">
              <w:rPr>
                <w:rFonts w:cstheme="minorHAnsi"/>
              </w:rPr>
              <w:t>prostredníctvom dokladov preukazujúcich spôsob, akým bolo naložené so stavebným odpadom:</w:t>
            </w:r>
          </w:p>
          <w:p w14:paraId="4B69502E" w14:textId="63B64292" w:rsidR="009B2F89" w:rsidRPr="00B53816" w:rsidRDefault="00D84A4A" w:rsidP="007E0791">
            <w:pPr>
              <w:pStyle w:val="Odsekzoznamu"/>
              <w:numPr>
                <w:ilvl w:val="0"/>
                <w:numId w:val="5"/>
              </w:numPr>
              <w:spacing w:after="120"/>
              <w:ind w:left="318" w:hanging="284"/>
              <w:contextualSpacing w:val="0"/>
              <w:jc w:val="both"/>
              <w:rPr>
                <w:rFonts w:cstheme="minorHAnsi"/>
              </w:rPr>
            </w:pPr>
            <w:r w:rsidRPr="00225050">
              <w:rPr>
                <w:rFonts w:cstheme="minorHAnsi"/>
                <w:b/>
              </w:rPr>
              <w:t>doklad o odovzdaní stavebných odpadov</w:t>
            </w:r>
            <w:r w:rsidRPr="00B53816">
              <w:rPr>
                <w:rFonts w:cstheme="minorHAnsi"/>
              </w:rPr>
              <w:t xml:space="preserve"> a odpadov z rekonštrukcie spoločnosti oprávnenej na nakladanie s odpadmi (spoločnosť oprávnená na zber odpadov, spoločnosť oprávnená na prevádzkovanie zariadenia na zhodnocovanie alebo zneškodňovanie stavebných </w:t>
            </w:r>
            <w:r w:rsidRPr="00DE62D2">
              <w:rPr>
                <w:rFonts w:cstheme="minorHAnsi"/>
              </w:rPr>
              <w:t xml:space="preserve">odpadov a odpadov z demolácií) – </w:t>
            </w:r>
            <w:r w:rsidRPr="00CB6D4A">
              <w:rPr>
                <w:rFonts w:cstheme="minorHAnsi"/>
              </w:rPr>
              <w:t xml:space="preserve">Príloha č. </w:t>
            </w:r>
            <w:r w:rsidR="00805244">
              <w:rPr>
                <w:rFonts w:cstheme="minorHAnsi"/>
              </w:rPr>
              <w:t>10</w:t>
            </w:r>
            <w:r w:rsidRPr="00B53816">
              <w:rPr>
                <w:rFonts w:cstheme="minorHAnsi"/>
              </w:rPr>
              <w:t xml:space="preserve"> tejto Príručky - Súhrnný dokument sumarizujúci údaje o vzniku odpadu a spôsobe nakladania s</w:t>
            </w:r>
            <w:r w:rsidR="00511F85" w:rsidRPr="00B53816">
              <w:rPr>
                <w:rFonts w:cstheme="minorHAnsi"/>
              </w:rPr>
              <w:t> </w:t>
            </w:r>
            <w:r w:rsidRPr="00B53816">
              <w:rPr>
                <w:rFonts w:cstheme="minorHAnsi"/>
              </w:rPr>
              <w:t>ním</w:t>
            </w:r>
            <w:r w:rsidR="00511F85" w:rsidRPr="00B53816">
              <w:rPr>
                <w:rFonts w:cstheme="minorHAnsi"/>
              </w:rPr>
              <w:t xml:space="preserve"> a</w:t>
            </w:r>
            <w:r w:rsidR="00E20341" w:rsidRPr="00B53816">
              <w:rPr>
                <w:rFonts w:cstheme="minorHAnsi"/>
              </w:rPr>
              <w:t xml:space="preserve"> zároveň</w:t>
            </w:r>
          </w:p>
          <w:p w14:paraId="2235D260" w14:textId="0CE6D8F0" w:rsidR="00511F85" w:rsidRPr="00225050" w:rsidRDefault="00E20341" w:rsidP="00225050">
            <w:pPr>
              <w:pStyle w:val="Odsekzoznamu"/>
              <w:numPr>
                <w:ilvl w:val="0"/>
                <w:numId w:val="6"/>
              </w:numPr>
              <w:suppressAutoHyphens/>
              <w:spacing w:after="120"/>
              <w:ind w:left="317" w:hanging="284"/>
              <w:contextualSpacing w:val="0"/>
              <w:jc w:val="both"/>
              <w:rPr>
                <w:rFonts w:cstheme="minorHAnsi"/>
              </w:rPr>
            </w:pPr>
            <w:r w:rsidRPr="00225050">
              <w:rPr>
                <w:rFonts w:cstheme="minorHAnsi"/>
                <w:b/>
              </w:rPr>
              <w:t>d</w:t>
            </w:r>
            <w:r w:rsidR="00511F85" w:rsidRPr="00225050">
              <w:rPr>
                <w:rFonts w:cstheme="minorHAnsi"/>
                <w:b/>
              </w:rPr>
              <w:t>oklad, preukazujúci oprávnenosť osoby</w:t>
            </w:r>
            <w:r w:rsidR="00511F85" w:rsidRPr="00B53816">
              <w:rPr>
                <w:rFonts w:cstheme="minorHAnsi"/>
              </w:rPr>
              <w:t xml:space="preserve">, ktorá odpad podľa predchádzajúceho bodu </w:t>
            </w:r>
            <w:r w:rsidR="00511F85" w:rsidRPr="00B53816">
              <w:rPr>
                <w:rFonts w:cstheme="minorHAnsi"/>
              </w:rPr>
              <w:lastRenderedPageBreak/>
              <w:t xml:space="preserve">preberá, nakladať s odpadom spôsobom, uvedeným v predchádzajúcom bode, </w:t>
            </w:r>
            <w:r w:rsidR="00511F85" w:rsidRPr="00225050">
              <w:rPr>
                <w:rFonts w:cstheme="minorHAnsi"/>
              </w:rPr>
              <w:t>t. j.:</w:t>
            </w:r>
          </w:p>
          <w:p w14:paraId="05D4624E" w14:textId="1813CA66" w:rsidR="00511F85" w:rsidRPr="00B53816" w:rsidRDefault="00511F85" w:rsidP="007E0791">
            <w:pPr>
              <w:pStyle w:val="Odsekzoznamu"/>
              <w:numPr>
                <w:ilvl w:val="1"/>
                <w:numId w:val="7"/>
              </w:numPr>
              <w:suppressAutoHyphens/>
              <w:spacing w:after="120"/>
              <w:ind w:left="742" w:hanging="284"/>
              <w:contextualSpacing w:val="0"/>
              <w:jc w:val="both"/>
              <w:rPr>
                <w:rFonts w:cstheme="minorHAnsi"/>
              </w:rPr>
            </w:pPr>
            <w:r w:rsidRPr="00B53816">
              <w:rPr>
                <w:rFonts w:cstheme="minorHAnsi"/>
              </w:rPr>
              <w:t>súhlas podľa § 97 ods. 1 zákona</w:t>
            </w:r>
            <w:ins w:id="39" w:author="Autor">
              <w:r w:rsidR="00A83298">
                <w:rPr>
                  <w:rFonts w:cstheme="minorHAnsi"/>
                </w:rPr>
                <w:t xml:space="preserve"> </w:t>
              </w:r>
            </w:ins>
            <w:r w:rsidRPr="00B53816">
              <w:rPr>
                <w:rFonts w:cstheme="minorHAnsi"/>
              </w:rPr>
              <w:t xml:space="preserve"> o odpadoch (ak nakladanie s odpadom podlieha súhlasu) alebo</w:t>
            </w:r>
          </w:p>
          <w:p w14:paraId="3FCBEB01" w14:textId="77777777" w:rsidR="00511F85" w:rsidRPr="00B53816" w:rsidRDefault="00511F85" w:rsidP="007E0791">
            <w:pPr>
              <w:pStyle w:val="Odsekzoznamu"/>
              <w:numPr>
                <w:ilvl w:val="1"/>
                <w:numId w:val="7"/>
              </w:numPr>
              <w:suppressAutoHyphens/>
              <w:spacing w:after="120"/>
              <w:ind w:left="742" w:hanging="284"/>
              <w:contextualSpacing w:val="0"/>
              <w:jc w:val="both"/>
              <w:rPr>
                <w:rFonts w:cstheme="minorHAnsi"/>
              </w:rPr>
            </w:pPr>
            <w:r w:rsidRPr="00B53816">
              <w:rPr>
                <w:rFonts w:cstheme="minorHAnsi"/>
              </w:rPr>
              <w:t>registráciu podľa § 98 ods. 1 zákona o odpadoch (ak nakladanie s odpadom nepodlieha súhlasu).</w:t>
            </w:r>
          </w:p>
        </w:tc>
        <w:tc>
          <w:tcPr>
            <w:tcW w:w="3827" w:type="dxa"/>
          </w:tcPr>
          <w:p w14:paraId="0D0366B3" w14:textId="4DB30440" w:rsidR="00E20341" w:rsidRPr="00B53816" w:rsidRDefault="00E20341" w:rsidP="007E0791">
            <w:pPr>
              <w:tabs>
                <w:tab w:val="left" w:pos="3215"/>
              </w:tabs>
              <w:spacing w:after="120"/>
              <w:jc w:val="both"/>
              <w:rPr>
                <w:rFonts w:cstheme="minorHAnsi"/>
              </w:rPr>
            </w:pPr>
            <w:r w:rsidRPr="00B53816">
              <w:rPr>
                <w:rFonts w:cstheme="minorHAnsi"/>
              </w:rPr>
              <w:lastRenderedPageBreak/>
              <w:t xml:space="preserve">Poskytovateľ overuje splnenie danej podmienky vo fáze realizácie projektu </w:t>
            </w:r>
            <w:r w:rsidR="0011072F">
              <w:rPr>
                <w:rFonts w:cstheme="minorHAnsi"/>
              </w:rPr>
              <w:t xml:space="preserve">najneskôr </w:t>
            </w:r>
            <w:r w:rsidRPr="0011072F">
              <w:rPr>
                <w:rFonts w:cstheme="minorHAnsi"/>
                <w:b/>
              </w:rPr>
              <w:t xml:space="preserve">pred úhradou </w:t>
            </w:r>
            <w:r w:rsidR="0011072F" w:rsidRPr="0011072F">
              <w:rPr>
                <w:rFonts w:cstheme="minorHAnsi"/>
                <w:b/>
              </w:rPr>
              <w:t xml:space="preserve">záverečnej </w:t>
            </w:r>
            <w:proofErr w:type="spellStart"/>
            <w:r w:rsidRPr="0011072F">
              <w:rPr>
                <w:rFonts w:cstheme="minorHAnsi"/>
                <w:b/>
              </w:rPr>
              <w:t>ŽoP</w:t>
            </w:r>
            <w:proofErr w:type="spellEnd"/>
            <w:r w:rsidRPr="00B53816">
              <w:rPr>
                <w:rFonts w:cstheme="minorHAnsi"/>
              </w:rPr>
              <w:t xml:space="preserve"> na základe:</w:t>
            </w:r>
          </w:p>
          <w:p w14:paraId="568792A1" w14:textId="77777777" w:rsidR="00E20341" w:rsidRPr="00B53816" w:rsidRDefault="00E20341" w:rsidP="007E0791">
            <w:pPr>
              <w:pStyle w:val="Odsekzoznamu"/>
              <w:numPr>
                <w:ilvl w:val="0"/>
                <w:numId w:val="9"/>
              </w:numPr>
              <w:tabs>
                <w:tab w:val="left" w:pos="3215"/>
              </w:tabs>
              <w:suppressAutoHyphens/>
              <w:spacing w:after="120"/>
              <w:ind w:left="318" w:hanging="284"/>
              <w:contextualSpacing w:val="0"/>
              <w:jc w:val="both"/>
              <w:rPr>
                <w:rFonts w:cstheme="minorHAnsi"/>
              </w:rPr>
            </w:pPr>
            <w:r w:rsidRPr="00B53816">
              <w:rPr>
                <w:rFonts w:cstheme="minorHAnsi"/>
              </w:rPr>
              <w:t>súhrnného dokumentu sumarizujúceho údaje o vzniku odpadu a spôsobe nakladania s ním a zároveň</w:t>
            </w:r>
          </w:p>
          <w:p w14:paraId="2A110DC5" w14:textId="77777777" w:rsidR="00E20341" w:rsidRPr="00B53816" w:rsidRDefault="00E20341" w:rsidP="007E0791">
            <w:pPr>
              <w:pStyle w:val="Odsekzoznamu"/>
              <w:numPr>
                <w:ilvl w:val="0"/>
                <w:numId w:val="9"/>
              </w:numPr>
              <w:tabs>
                <w:tab w:val="left" w:pos="3215"/>
              </w:tabs>
              <w:suppressAutoHyphens/>
              <w:spacing w:after="120"/>
              <w:ind w:left="316" w:hanging="284"/>
              <w:contextualSpacing w:val="0"/>
              <w:jc w:val="both"/>
              <w:rPr>
                <w:rFonts w:cstheme="minorHAnsi"/>
              </w:rPr>
            </w:pPr>
            <w:r w:rsidRPr="00B53816">
              <w:rPr>
                <w:rFonts w:cstheme="minorHAnsi"/>
              </w:rPr>
              <w:t>dokladu preukazujúceho oprávnenosť osoby, ktorá odpad preberá, na nakladanie s odpadom.</w:t>
            </w:r>
          </w:p>
          <w:p w14:paraId="6B4A0BE4" w14:textId="77777777" w:rsidR="009B2F89" w:rsidRPr="00B53816" w:rsidRDefault="009B2F89" w:rsidP="007E0791">
            <w:pPr>
              <w:spacing w:after="120"/>
              <w:jc w:val="both"/>
              <w:rPr>
                <w:rFonts w:cstheme="minorHAnsi"/>
              </w:rPr>
            </w:pPr>
          </w:p>
        </w:tc>
      </w:tr>
      <w:tr w:rsidR="00F95818" w:rsidRPr="00B53816" w14:paraId="2CFCA396" w14:textId="77777777" w:rsidTr="00DA6189">
        <w:trPr>
          <w:jc w:val="center"/>
        </w:trPr>
        <w:tc>
          <w:tcPr>
            <w:tcW w:w="2547" w:type="dxa"/>
            <w:gridSpan w:val="2"/>
          </w:tcPr>
          <w:p w14:paraId="4661E7E8" w14:textId="45ECCD96" w:rsidR="00F95818" w:rsidRPr="00594861" w:rsidRDefault="00F95818" w:rsidP="00134300">
            <w:pPr>
              <w:ind w:right="-253"/>
              <w:rPr>
                <w:rFonts w:cstheme="minorHAnsi"/>
                <w:sz w:val="20"/>
                <w:szCs w:val="20"/>
              </w:rPr>
            </w:pPr>
            <w:r w:rsidRPr="00594861">
              <w:rPr>
                <w:rFonts w:cstheme="minorHAnsi"/>
                <w:sz w:val="20"/>
                <w:szCs w:val="20"/>
              </w:rPr>
              <w:t>PSK-MH-001-2023-DV-FST</w:t>
            </w:r>
          </w:p>
        </w:tc>
        <w:tc>
          <w:tcPr>
            <w:tcW w:w="4394" w:type="dxa"/>
          </w:tcPr>
          <w:p w14:paraId="731C6FFB" w14:textId="539B0CE8" w:rsidR="00F95818" w:rsidRPr="007F735D" w:rsidRDefault="00A37037" w:rsidP="007E0791">
            <w:pPr>
              <w:spacing w:after="120"/>
              <w:jc w:val="both"/>
              <w:rPr>
                <w:rFonts w:cstheme="minorHAnsi"/>
              </w:rPr>
            </w:pPr>
            <w:r>
              <w:rPr>
                <w:rFonts w:cstheme="minorHAnsi"/>
              </w:rPr>
              <w:t>Projekt rekonštrukcie (obnovy) </w:t>
            </w:r>
            <w:r w:rsidR="00F95818" w:rsidRPr="007F735D">
              <w:rPr>
                <w:rFonts w:cstheme="minorHAnsi"/>
              </w:rPr>
              <w:t xml:space="preserve">budov a stavebnotechnické postupy budú </w:t>
            </w:r>
            <w:r w:rsidR="00F95818" w:rsidRPr="007F735D">
              <w:rPr>
                <w:rFonts w:cstheme="minorHAnsi"/>
                <w:bCs/>
              </w:rPr>
              <w:t>podporovať obehové hospodárstvo</w:t>
            </w:r>
            <w:r w:rsidR="00F95818" w:rsidRPr="007F735D">
              <w:rPr>
                <w:rFonts w:cstheme="minorHAnsi"/>
                <w:b/>
                <w:bCs/>
              </w:rPr>
              <w:t xml:space="preserve"> </w:t>
            </w:r>
            <w:r w:rsidR="00F95818" w:rsidRPr="007F735D">
              <w:rPr>
                <w:rFonts w:cstheme="minorHAnsi"/>
              </w:rPr>
              <w:t xml:space="preserve">a budú brať do úvahy celý materiálový cyklus stavebných výrobkov, budú podporovať využívanie ekologicky menej škodlivých materiálov v stavebných konštrukciách, komponentoch alebo iných materiálov. </w:t>
            </w:r>
          </w:p>
          <w:p w14:paraId="2500DCC2" w14:textId="77777777" w:rsidR="00F95818" w:rsidRPr="007F735D" w:rsidRDefault="00F95818" w:rsidP="007E0791">
            <w:pPr>
              <w:spacing w:after="120"/>
              <w:jc w:val="both"/>
              <w:rPr>
                <w:rFonts w:cstheme="minorHAnsi"/>
              </w:rPr>
            </w:pPr>
            <w:r w:rsidRPr="007F735D">
              <w:rPr>
                <w:rFonts w:cstheme="minorHAnsi"/>
              </w:rPr>
              <w:t xml:space="preserve">Podpora obehového hospodárstva sa preukazuje najmä na základe odkazu na normu </w:t>
            </w:r>
            <w:r w:rsidRPr="001114F9">
              <w:rPr>
                <w:rFonts w:cstheme="minorHAnsi"/>
                <w:i/>
              </w:rPr>
              <w:t xml:space="preserve">ISO 20887:2020 Udržateľnosť budov a stavebno-inžinierskych prác alebo ekvivalentné normy. Návrh na zabezpečenie demontáže a </w:t>
            </w:r>
            <w:proofErr w:type="spellStart"/>
            <w:r w:rsidRPr="001114F9">
              <w:rPr>
                <w:rFonts w:cstheme="minorHAnsi"/>
                <w:i/>
              </w:rPr>
              <w:t>prispôsobiteľnosti</w:t>
            </w:r>
            <w:proofErr w:type="spellEnd"/>
            <w:r w:rsidRPr="001114F9">
              <w:rPr>
                <w:rFonts w:cstheme="minorHAnsi"/>
                <w:i/>
              </w:rPr>
              <w:t>. Zásady, požiadavky a usmernenia</w:t>
            </w:r>
            <w:r w:rsidRPr="007F735D">
              <w:rPr>
                <w:rFonts w:cstheme="minorHAnsi"/>
              </w:rPr>
              <w:t xml:space="preserve"> alebo iné normy posudzovania demontáže alebo </w:t>
            </w:r>
            <w:proofErr w:type="spellStart"/>
            <w:r w:rsidRPr="007F735D">
              <w:rPr>
                <w:rFonts w:cstheme="minorHAnsi"/>
              </w:rPr>
              <w:t>prispôsobiteľnosti</w:t>
            </w:r>
            <w:proofErr w:type="spellEnd"/>
            <w:r w:rsidRPr="007F735D">
              <w:rPr>
                <w:rFonts w:cstheme="minorHAnsi"/>
              </w:rPr>
              <w:t xml:space="preserve"> budov, ktoré preukážu, že sú navrhnuté tak, aby boli efektívnejšie z hľadiska zdrojov, prispôsobiteľné, flexibilné a demontovateľné, aby umožnili opätovné použitie a recykláciu. </w:t>
            </w:r>
          </w:p>
          <w:p w14:paraId="2D21B999" w14:textId="77777777" w:rsidR="00F95818" w:rsidRPr="007F735D" w:rsidRDefault="00F95818" w:rsidP="007E0791">
            <w:pPr>
              <w:spacing w:after="120"/>
              <w:jc w:val="both"/>
              <w:rPr>
                <w:rFonts w:cstheme="minorHAnsi"/>
              </w:rPr>
            </w:pPr>
            <w:r w:rsidRPr="007F735D">
              <w:rPr>
                <w:rFonts w:cstheme="minorHAnsi"/>
              </w:rPr>
              <w:t xml:space="preserve">Pri použití selektívnej demolácie je potrebné </w:t>
            </w:r>
            <w:r w:rsidRPr="007F735D">
              <w:rPr>
                <w:rFonts w:cstheme="minorHAnsi"/>
                <w:bCs/>
              </w:rPr>
              <w:t>zabezpečiť odstránenie a bezpečnú manipuláciu s nebezpečnými látkami</w:t>
            </w:r>
            <w:r w:rsidRPr="007F735D">
              <w:rPr>
                <w:rFonts w:cstheme="minorHAnsi"/>
              </w:rPr>
              <w:t xml:space="preserve">, ako aj </w:t>
            </w:r>
            <w:r w:rsidRPr="007F735D">
              <w:rPr>
                <w:rFonts w:cstheme="minorHAnsi"/>
              </w:rPr>
              <w:lastRenderedPageBreak/>
              <w:t xml:space="preserve">uľahčiť opätovné použitie recyklácie selektívnym odstraňovaním materiálov s využitím dostupných triediacich systémov pre stavebný a demolačný odpad. </w:t>
            </w:r>
          </w:p>
          <w:p w14:paraId="01D9E220" w14:textId="7C372131" w:rsidR="00F95818" w:rsidRPr="007F735D" w:rsidRDefault="00F95818" w:rsidP="007E0791">
            <w:pPr>
              <w:shd w:val="clear" w:color="auto" w:fill="FFFFFF" w:themeFill="background1"/>
              <w:spacing w:after="120"/>
              <w:jc w:val="both"/>
              <w:rPr>
                <w:rFonts w:cstheme="minorHAnsi"/>
              </w:rPr>
            </w:pPr>
            <w:r w:rsidRPr="007F735D">
              <w:rPr>
                <w:rFonts w:cstheme="minorHAnsi"/>
                <w:bCs/>
              </w:rPr>
              <w:t xml:space="preserve">Stavebné komponenty a materiály použité pri obnove </w:t>
            </w:r>
            <w:r w:rsidRPr="007F735D">
              <w:rPr>
                <w:rFonts w:cstheme="minorHAnsi"/>
              </w:rPr>
              <w:t>a rekonštrukcii budov</w:t>
            </w:r>
            <w:r w:rsidRPr="007F735D">
              <w:rPr>
                <w:rFonts w:cstheme="minorHAnsi"/>
                <w:bCs/>
              </w:rPr>
              <w:t xml:space="preserve"> nebudú obsahovať azbest ani iné nebezpečné a toxické lát</w:t>
            </w:r>
            <w:r w:rsidRPr="007F735D">
              <w:rPr>
                <w:rFonts w:cstheme="minorHAnsi"/>
              </w:rPr>
              <w:t>ky (zoznam látok podliehajúcich autorizácii je v prílohe XI</w:t>
            </w:r>
            <w:r w:rsidR="00BC4137">
              <w:rPr>
                <w:rFonts w:cstheme="minorHAnsi"/>
              </w:rPr>
              <w:t xml:space="preserve">V Nariadenia „EP“ č. 1907/2006 </w:t>
            </w:r>
            <w:r w:rsidRPr="007F735D">
              <w:rPr>
                <w:rFonts w:cstheme="minorHAnsi"/>
              </w:rPr>
              <w:t>z 18. decembra 2006 o registrácii, hodnotení, autorizácii a obmedzovaní chemických látok (REACH) a o zriadení Európskej chemickej agentúry, o zmene a doplnení smernice 1999/45/ES a o zrušení Nariadenia Rady (EHS) č. 793/93 a Nariadenia Komisie (ES) č. 1488/94, smernice Rady 76/769/EHS a sm</w:t>
            </w:r>
            <w:r w:rsidR="00BC4137">
              <w:rPr>
                <w:rFonts w:cstheme="minorHAnsi"/>
              </w:rPr>
              <w:t xml:space="preserve">erníc Komisie 91/155/EHS, 93/67/EHS, 93/105/ES </w:t>
            </w:r>
            <w:r w:rsidRPr="007F735D">
              <w:rPr>
                <w:rFonts w:cstheme="minorHAnsi"/>
              </w:rPr>
              <w:t>a</w:t>
            </w:r>
            <w:r w:rsidR="00BC4137">
              <w:rPr>
                <w:rFonts w:cstheme="minorHAnsi"/>
              </w:rPr>
              <w:t xml:space="preserve"> </w:t>
            </w:r>
            <w:r w:rsidRPr="007F735D">
              <w:rPr>
                <w:rFonts w:cstheme="minorHAnsi"/>
              </w:rPr>
              <w:t>2000/</w:t>
            </w:r>
            <w:r w:rsidR="00BC4137">
              <w:rPr>
                <w:rFonts w:cstheme="minorHAnsi"/>
              </w:rPr>
              <w:t>21/ES</w:t>
            </w:r>
            <w:del w:id="40" w:author="Autor">
              <w:r w:rsidR="00BC4137" w:rsidDel="00164E31">
                <w:rPr>
                  <w:rFonts w:cstheme="minorHAnsi"/>
                </w:rPr>
                <w:delText xml:space="preserve"> (Ú. v. EÚ L 396, </w:delText>
              </w:r>
              <w:r w:rsidRPr="007F735D" w:rsidDel="00164E31">
                <w:rPr>
                  <w:rFonts w:cstheme="minorHAnsi"/>
                </w:rPr>
                <w:delText>30.12.2006, s. 1.)</w:delText>
              </w:r>
            </w:del>
            <w:ins w:id="41" w:author="Autor">
              <w:r w:rsidR="00164E31">
                <w:rPr>
                  <w:rFonts w:cstheme="minorHAnsi"/>
                </w:rPr>
                <w:t xml:space="preserve"> v platnom znení</w:t>
              </w:r>
            </w:ins>
            <w:r w:rsidRPr="007F735D">
              <w:rPr>
                <w:rFonts w:cstheme="minorHAnsi"/>
              </w:rPr>
              <w:t>.</w:t>
            </w:r>
          </w:p>
          <w:p w14:paraId="1EC49A4D" w14:textId="77777777" w:rsidR="00F95818" w:rsidRPr="007F735D" w:rsidRDefault="00F95818" w:rsidP="007E0791">
            <w:pPr>
              <w:shd w:val="clear" w:color="auto" w:fill="FFFFFF" w:themeFill="background1"/>
              <w:spacing w:after="120"/>
              <w:jc w:val="both"/>
              <w:rPr>
                <w:rFonts w:cstheme="minorHAnsi"/>
              </w:rPr>
            </w:pPr>
            <w:r w:rsidRPr="007F735D">
              <w:rPr>
                <w:rFonts w:cstheme="minorHAnsi"/>
                <w:bCs/>
              </w:rPr>
              <w:t>Stavebné prvky a materiály</w:t>
            </w:r>
            <w:r w:rsidRPr="007F735D">
              <w:rPr>
                <w:rFonts w:cstheme="minorHAnsi"/>
                <w:b/>
                <w:bCs/>
              </w:rPr>
              <w:t xml:space="preserve"> </w:t>
            </w:r>
            <w:r w:rsidRPr="007F735D">
              <w:rPr>
                <w:rFonts w:cstheme="minorHAnsi"/>
              </w:rPr>
              <w:t xml:space="preserve">použité pri obnove a rekonštrukcii budov, ktoré môžu prísť do styku s užívateľmi budú </w:t>
            </w:r>
            <w:r w:rsidRPr="007F735D">
              <w:rPr>
                <w:rFonts w:cstheme="minorHAnsi"/>
                <w:bCs/>
              </w:rPr>
              <w:t>emitovať menej ako 0,06 mg formaldehydu</w:t>
            </w:r>
            <w:r w:rsidRPr="007F735D">
              <w:rPr>
                <w:rFonts w:cstheme="minorHAnsi"/>
                <w:b/>
                <w:bCs/>
              </w:rPr>
              <w:t xml:space="preserve"> </w:t>
            </w:r>
            <w:r w:rsidRPr="007F735D">
              <w:rPr>
                <w:rFonts w:cstheme="minorHAnsi"/>
              </w:rPr>
              <w:t xml:space="preserve">na m³ materiálu alebo zložky a menej ako 0,001 mg karcinogénnych prchavých organických zlúčenín kategórie 1A a 1B na m³ materiálu alebo prvku, čo sa preukáže skúšaním v súlade s normou CEN / TS 16 516 a ISO 16 000-3 alebo inými porovnateľnými štandardizovanými skúšobnými podmienkami a metódami stanovenia. </w:t>
            </w:r>
          </w:p>
          <w:p w14:paraId="350A7843" w14:textId="0AE626ED" w:rsidR="00F95818" w:rsidRPr="004C0899" w:rsidRDefault="00F95818" w:rsidP="007E0791">
            <w:pPr>
              <w:shd w:val="clear" w:color="auto" w:fill="FFFFFF" w:themeFill="background1"/>
              <w:autoSpaceDE w:val="0"/>
              <w:autoSpaceDN w:val="0"/>
              <w:adjustRightInd w:val="0"/>
              <w:spacing w:after="120"/>
              <w:jc w:val="both"/>
              <w:rPr>
                <w:rFonts w:cstheme="minorHAnsi"/>
                <w:color w:val="000000"/>
                <w:lang w:eastAsia="sk-SK"/>
              </w:rPr>
            </w:pPr>
            <w:r w:rsidRPr="007F735D">
              <w:rPr>
                <w:rFonts w:cstheme="minorHAnsi"/>
                <w:color w:val="000000"/>
                <w:lang w:eastAsia="sk-SK"/>
              </w:rPr>
              <w:t xml:space="preserve">Pri stavebných prácach </w:t>
            </w:r>
            <w:r w:rsidRPr="007F735D">
              <w:rPr>
                <w:rFonts w:cstheme="minorHAnsi"/>
                <w:bCs/>
                <w:color w:val="000000"/>
                <w:lang w:eastAsia="sk-SK"/>
              </w:rPr>
              <w:t xml:space="preserve">je potrebné prijať opatrenia na zníženie hluku, prachu a emisií </w:t>
            </w:r>
            <w:r w:rsidRPr="007F735D">
              <w:rPr>
                <w:rFonts w:cstheme="minorHAnsi"/>
                <w:bCs/>
                <w:color w:val="000000"/>
                <w:lang w:eastAsia="sk-SK"/>
              </w:rPr>
              <w:lastRenderedPageBreak/>
              <w:t>znečisťujúcich látok</w:t>
            </w:r>
            <w:r w:rsidRPr="007F735D">
              <w:rPr>
                <w:rFonts w:cstheme="minorHAnsi"/>
                <w:b/>
                <w:bCs/>
                <w:color w:val="000000"/>
                <w:lang w:eastAsia="sk-SK"/>
              </w:rPr>
              <w:t xml:space="preserve"> </w:t>
            </w:r>
            <w:r w:rsidRPr="007F735D">
              <w:rPr>
                <w:rFonts w:cstheme="minorHAnsi"/>
                <w:color w:val="000000"/>
                <w:lang w:eastAsia="sk-SK"/>
              </w:rPr>
              <w:t>v súlade so zákonom č. 355/2007 Z. z. o ochrane, podpore a rozvoji verejného zdravia a o zmene a doplnení niektorých zákonov v znení neskorších predpisov spolu s vykonávacou vyhláškou Ministerstva zdravotníctva Slovenskej republiky č. 549/2007 Z. z. ktorou sa ustanovujú podrobnosti o prípustných hodnotách hluku, infrazvuku a vibrácií a o požiadavkách na objektivizáciu hluku, infrazvuku a vibrácií v životnom prostredí v aktuálnom znení.</w:t>
            </w:r>
          </w:p>
        </w:tc>
        <w:tc>
          <w:tcPr>
            <w:tcW w:w="4678" w:type="dxa"/>
          </w:tcPr>
          <w:p w14:paraId="2D2810F1" w14:textId="7E4B0163" w:rsidR="00D344F0" w:rsidRPr="00805244" w:rsidRDefault="00D344F0" w:rsidP="007E0791">
            <w:pPr>
              <w:spacing w:after="120"/>
              <w:jc w:val="both"/>
              <w:rPr>
                <w:rFonts w:cstheme="minorHAnsi"/>
                <w:color w:val="000000" w:themeColor="text1"/>
              </w:rPr>
            </w:pPr>
            <w:r w:rsidRPr="00805244">
              <w:rPr>
                <w:rFonts w:cstheme="minorHAnsi"/>
                <w:color w:val="000000" w:themeColor="text1"/>
              </w:rPr>
              <w:lastRenderedPageBreak/>
              <w:t xml:space="preserve">V prípade, že projekt zahŕňa odstránenie azbestu, Prijímateľ preukazuje splnenie tejto podmienky vo fáze účinnosti zmluvy o poskytnutí NFP </w:t>
            </w:r>
            <w:r w:rsidR="0023437F" w:rsidRPr="00805244">
              <w:rPr>
                <w:rFonts w:cstheme="minorHAnsi"/>
                <w:color w:val="000000" w:themeColor="text1"/>
              </w:rPr>
              <w:t>spolu s relevantnou žiadosťou</w:t>
            </w:r>
            <w:r w:rsidRPr="00805244">
              <w:rPr>
                <w:rFonts w:cstheme="minorHAnsi"/>
                <w:color w:val="000000" w:themeColor="text1"/>
              </w:rPr>
              <w:t xml:space="preserve"> o platbu, prostredníctvom predloženia </w:t>
            </w:r>
          </w:p>
          <w:p w14:paraId="00BAF94C" w14:textId="6DF88AC3" w:rsidR="00D344F0" w:rsidRPr="00DA6189" w:rsidRDefault="00D344F0" w:rsidP="007E0791">
            <w:pPr>
              <w:pStyle w:val="Odsekzoznamu"/>
              <w:numPr>
                <w:ilvl w:val="0"/>
                <w:numId w:val="5"/>
              </w:numPr>
              <w:spacing w:after="120"/>
              <w:ind w:left="318" w:hanging="284"/>
              <w:contextualSpacing w:val="0"/>
              <w:jc w:val="both"/>
              <w:rPr>
                <w:ins w:id="42" w:author="Autor"/>
                <w:rFonts w:cstheme="minorHAnsi"/>
              </w:rPr>
            </w:pPr>
            <w:r w:rsidRPr="00DA6189">
              <w:rPr>
                <w:rFonts w:cstheme="minorHAnsi"/>
              </w:rPr>
              <w:t xml:space="preserve">dokladu preukazujúceho, že azbest bol odstránený </w:t>
            </w:r>
            <w:ins w:id="43" w:author="Autor">
              <w:r w:rsidR="005B2479" w:rsidRPr="00DA6189">
                <w:rPr>
                  <w:rFonts w:cs="Calibri"/>
                  <w:lang w:eastAsia="sk-SK"/>
                </w:rPr>
                <w:t xml:space="preserve">fyzickou/právnickou </w:t>
              </w:r>
            </w:ins>
            <w:r w:rsidRPr="00DA6189">
              <w:rPr>
                <w:rFonts w:cstheme="minorHAnsi"/>
              </w:rPr>
              <w:t>osobou, ktorá disponuje oprávnením na tieto činnosti</w:t>
            </w:r>
            <w:ins w:id="44" w:author="Autor">
              <w:r w:rsidR="005B2479" w:rsidRPr="00DA6189">
                <w:rPr>
                  <w:rFonts w:cs="Calibri"/>
                  <w:lang w:eastAsia="sk-SK"/>
                </w:rPr>
                <w:t>, ktoré vydáva Úrad verejného zdravotníctva SR pod</w:t>
              </w:r>
              <w:r w:rsidR="005B2479" w:rsidRPr="00DA6189">
                <w:rPr>
                  <w:rFonts w:cs="Calibri" w:hint="eastAsia"/>
                  <w:lang w:eastAsia="sk-SK"/>
                </w:rPr>
                <w:t>ľ</w:t>
              </w:r>
              <w:r w:rsidR="005B2479" w:rsidRPr="00DA6189">
                <w:rPr>
                  <w:rFonts w:cs="Calibri"/>
                  <w:lang w:eastAsia="sk-SK"/>
                </w:rPr>
                <w:t>a</w:t>
              </w:r>
              <w:del w:id="45" w:author="Autor">
                <w:r w:rsidR="005B2479" w:rsidRPr="00DA6189" w:rsidDel="00BB3DB9">
                  <w:rPr>
                    <w:rFonts w:cs="Calibri"/>
                    <w:lang w:eastAsia="sk-SK"/>
                  </w:rPr>
                  <w:delText xml:space="preserve"> </w:delText>
                </w:r>
              </w:del>
              <w:r w:rsidR="005B2479" w:rsidRPr="00DA6189">
                <w:rPr>
                  <w:rFonts w:cs="Calibri" w:hint="eastAsia"/>
                  <w:lang w:eastAsia="sk-SK"/>
                </w:rPr>
                <w:t>§</w:t>
              </w:r>
              <w:r w:rsidR="005B2479" w:rsidRPr="00DA6189">
                <w:rPr>
                  <w:rFonts w:cs="Calibri"/>
                  <w:lang w:eastAsia="sk-SK"/>
                </w:rPr>
                <w:t xml:space="preserve"> 5 ods. 4, písm. o) a </w:t>
              </w:r>
              <w:r w:rsidR="005B2479" w:rsidRPr="00DA6189">
                <w:rPr>
                  <w:rFonts w:cs="Calibri" w:hint="eastAsia"/>
                  <w:lang w:eastAsia="sk-SK"/>
                </w:rPr>
                <w:t>§</w:t>
              </w:r>
              <w:r w:rsidR="005B2479" w:rsidRPr="00DA6189">
                <w:rPr>
                  <w:rFonts w:cs="Calibri"/>
                  <w:lang w:eastAsia="sk-SK"/>
                </w:rPr>
                <w:t xml:space="preserve"> 41 zákona </w:t>
              </w:r>
              <w:r w:rsidR="005B2479" w:rsidRPr="00DA6189">
                <w:rPr>
                  <w:rFonts w:cs="Calibri" w:hint="eastAsia"/>
                  <w:lang w:eastAsia="sk-SK"/>
                </w:rPr>
                <w:t>č</w:t>
              </w:r>
              <w:r w:rsidR="005B2479" w:rsidRPr="00DA6189">
                <w:rPr>
                  <w:rFonts w:cs="Calibri"/>
                  <w:lang w:eastAsia="sk-SK"/>
                </w:rPr>
                <w:t xml:space="preserve">. 355/2007 Z. z. o ochrane, podpore a rozvoji verejného zdravia a o zmene a doplnení niektorých zákonov v  znení </w:t>
              </w:r>
              <w:r w:rsidR="00E750D1" w:rsidRPr="00DA6189">
                <w:rPr>
                  <w:rFonts w:cs="Calibri"/>
                  <w:lang w:eastAsia="sk-SK"/>
                </w:rPr>
                <w:t xml:space="preserve">neskorších predpisov </w:t>
              </w:r>
              <w:r w:rsidR="005B2479" w:rsidRPr="00DA6189">
                <w:rPr>
                  <w:rFonts w:cs="Calibri"/>
                  <w:lang w:eastAsia="sk-SK"/>
                </w:rPr>
                <w:t xml:space="preserve">v súlade s nariadením vlády SR </w:t>
              </w:r>
              <w:r w:rsidR="005B2479" w:rsidRPr="00DA6189">
                <w:rPr>
                  <w:rFonts w:cs="Calibri" w:hint="eastAsia"/>
                  <w:lang w:eastAsia="sk-SK"/>
                </w:rPr>
                <w:t>č</w:t>
              </w:r>
              <w:r w:rsidR="005B2479" w:rsidRPr="00DA6189">
                <w:rPr>
                  <w:rFonts w:cs="Calibri"/>
                  <w:lang w:eastAsia="sk-SK"/>
                </w:rPr>
                <w:t>. 253/2006 Z. z. o ochrane zamestnancov pred rizikami súvisiacimi s expozíciou azbestu pri práci</w:t>
              </w:r>
            </w:ins>
            <w:r w:rsidRPr="00DA6189">
              <w:rPr>
                <w:rFonts w:cstheme="minorHAnsi"/>
              </w:rPr>
              <w:t>.</w:t>
            </w:r>
          </w:p>
          <w:p w14:paraId="5C3B9946" w14:textId="72EF9A3B" w:rsidR="005B2479" w:rsidRPr="00DA6189" w:rsidRDefault="005B2479" w:rsidP="00420F20">
            <w:pPr>
              <w:spacing w:after="120"/>
              <w:ind w:left="284"/>
              <w:jc w:val="both"/>
              <w:rPr>
                <w:ins w:id="46" w:author="Autor"/>
                <w:rFonts w:cs="Calibri"/>
                <w:lang w:eastAsia="sk-SK"/>
              </w:rPr>
            </w:pPr>
            <w:ins w:id="47" w:author="Autor">
              <w:r w:rsidRPr="00DA6189">
                <w:rPr>
                  <w:rFonts w:cs="Calibri"/>
                  <w:lang w:eastAsia="sk-SK"/>
                </w:rPr>
                <w:t xml:space="preserve">Prijímateľ predloží </w:t>
              </w:r>
              <w:r w:rsidRPr="00DA6189">
                <w:rPr>
                  <w:rFonts w:cs="Calibri"/>
                  <w:b/>
                  <w:lang w:eastAsia="sk-SK"/>
                </w:rPr>
                <w:t>potvrdenie o odovzdaní odpadu obsahujúcom azbest fyzickej/ právnickej osobe, ktorá disponuje oprávnením na tieto činnosti a</w:t>
              </w:r>
              <w:r w:rsidRPr="00DA6189">
                <w:rPr>
                  <w:rFonts w:cs="Calibri"/>
                  <w:lang w:eastAsia="sk-SK"/>
                </w:rPr>
                <w:t xml:space="preserve"> zároveň </w:t>
              </w:r>
              <w:r w:rsidRPr="00DA6189">
                <w:rPr>
                  <w:rFonts w:cs="Calibri"/>
                  <w:b/>
                  <w:lang w:eastAsia="sk-SK"/>
                </w:rPr>
                <w:t xml:space="preserve">kópiu oprávnenia fyzickej/právnickej osoby na odstraňovanie azbestu alebo materiálov </w:t>
              </w:r>
              <w:r w:rsidRPr="00DA6189">
                <w:rPr>
                  <w:rFonts w:cs="Calibri"/>
                  <w:b/>
                  <w:lang w:eastAsia="sk-SK"/>
                </w:rPr>
                <w:lastRenderedPageBreak/>
                <w:t>obsahujúcich azbest zo stavieb</w:t>
              </w:r>
              <w:r w:rsidRPr="00DA6189">
                <w:rPr>
                  <w:rFonts w:cs="Calibri"/>
                  <w:lang w:eastAsia="sk-SK"/>
                </w:rPr>
                <w:t xml:space="preserve"> vydaného Úradom verejného zdravotníctva SR v zmysle § 41 zákona č. 355/2007 Z. z. o ochrane, podpore a rozvoji verejného zdravia a o zmene a doplnení niektorých zákonov v</w:t>
              </w:r>
            </w:ins>
            <w:r w:rsidR="00E750D1" w:rsidRPr="00DA6189">
              <w:rPr>
                <w:rFonts w:cs="Calibri"/>
                <w:lang w:eastAsia="sk-SK"/>
              </w:rPr>
              <w:t> </w:t>
            </w:r>
            <w:ins w:id="48" w:author="Autor">
              <w:r w:rsidRPr="00DA6189">
                <w:rPr>
                  <w:rFonts w:cs="Calibri"/>
                  <w:lang w:eastAsia="sk-SK"/>
                </w:rPr>
                <w:t>znení</w:t>
              </w:r>
            </w:ins>
            <w:r w:rsidR="00E750D1" w:rsidRPr="00DA6189">
              <w:rPr>
                <w:rFonts w:cs="Calibri"/>
                <w:lang w:eastAsia="sk-SK"/>
              </w:rPr>
              <w:t xml:space="preserve"> </w:t>
            </w:r>
            <w:ins w:id="49" w:author="Autor">
              <w:r w:rsidR="00E750D1" w:rsidRPr="00DA6189">
                <w:rPr>
                  <w:rFonts w:cs="Calibri"/>
                  <w:lang w:eastAsia="sk-SK"/>
                </w:rPr>
                <w:t>neskorších predpisov</w:t>
              </w:r>
              <w:r w:rsidRPr="00DA6189">
                <w:rPr>
                  <w:rFonts w:cs="Calibri"/>
                  <w:lang w:eastAsia="sk-SK"/>
                </w:rPr>
                <w:t xml:space="preserve"> (Príloha č. 3g k zákonu č. 355/2007 Z. z. – Vzory dokladov o absolvovaní odbornej prípravy na prácu pri odstraňovaní azbestu alebo materiálov obsahujúcich azbest zo stavieb podľa § 41 ods. 3 písm. c) a ods. 4 písm. e) bodu 2 a aktualizačnej odbornej prípravy podľa § 41 ods. 15 a § 63c ods. 3).  </w:t>
              </w:r>
            </w:ins>
          </w:p>
          <w:p w14:paraId="6CF6B90D" w14:textId="127CEB97" w:rsidR="00D344F0" w:rsidRPr="00805244" w:rsidRDefault="00D344F0" w:rsidP="007E0791">
            <w:pPr>
              <w:spacing w:after="120"/>
              <w:jc w:val="both"/>
              <w:rPr>
                <w:rFonts w:cstheme="minorHAnsi"/>
                <w:color w:val="000000" w:themeColor="text1"/>
              </w:rPr>
            </w:pPr>
            <w:r w:rsidRPr="00805244">
              <w:rPr>
                <w:rFonts w:cstheme="minorHAnsi"/>
                <w:color w:val="000000" w:themeColor="text1"/>
              </w:rPr>
              <w:t>Čo sa týka ostatných požiadaviek, prijímateľ nepredkladá za účelom preukázania splnenia tejto podmienky žiadne</w:t>
            </w:r>
            <w:r w:rsidR="006F552A" w:rsidRPr="00805244">
              <w:rPr>
                <w:rFonts w:cstheme="minorHAnsi"/>
                <w:color w:val="000000" w:themeColor="text1"/>
              </w:rPr>
              <w:t xml:space="preserve"> ďalšie</w:t>
            </w:r>
            <w:r w:rsidRPr="00805244">
              <w:rPr>
                <w:rFonts w:cstheme="minorHAnsi"/>
                <w:color w:val="000000" w:themeColor="text1"/>
              </w:rPr>
              <w:t xml:space="preserve"> informácie alebo osobitné prílohy. Podmienka sa považuje za splnenú vzhľadom na požiadavky kladené na tovary uvádzané na trh EÚ a požiadavky kladené na bezpečnosť a ochranu zdravia pri práci, ako aj technické normy súvisiace s realizáciou stavebných prác a inštaláciou zariadení, tvoriacich predmet projektu. </w:t>
            </w:r>
          </w:p>
          <w:p w14:paraId="6DB47908" w14:textId="77777777" w:rsidR="00F95818" w:rsidRPr="00B53816" w:rsidRDefault="00F95818" w:rsidP="007E0791">
            <w:pPr>
              <w:spacing w:after="120"/>
              <w:ind w:left="284"/>
              <w:jc w:val="both"/>
              <w:rPr>
                <w:rFonts w:cstheme="minorHAnsi"/>
              </w:rPr>
            </w:pPr>
          </w:p>
        </w:tc>
        <w:tc>
          <w:tcPr>
            <w:tcW w:w="3827" w:type="dxa"/>
          </w:tcPr>
          <w:p w14:paraId="30087475" w14:textId="77777777" w:rsidR="006F552A" w:rsidRPr="00B53816" w:rsidRDefault="006F552A" w:rsidP="007E0791">
            <w:pPr>
              <w:tabs>
                <w:tab w:val="left" w:pos="3215"/>
              </w:tabs>
              <w:spacing w:after="120"/>
              <w:jc w:val="both"/>
              <w:rPr>
                <w:rFonts w:cstheme="minorHAnsi"/>
              </w:rPr>
            </w:pPr>
            <w:r w:rsidRPr="00B53816">
              <w:rPr>
                <w:rFonts w:cstheme="minorHAnsi"/>
              </w:rPr>
              <w:lastRenderedPageBreak/>
              <w:t xml:space="preserve">Poskytovateľ overuje splnenie danej podmienky vo fáze realizácie projektu </w:t>
            </w:r>
            <w:r>
              <w:rPr>
                <w:rFonts w:cstheme="minorHAnsi"/>
              </w:rPr>
              <w:t xml:space="preserve">najneskôr </w:t>
            </w:r>
            <w:r w:rsidRPr="0011072F">
              <w:rPr>
                <w:rFonts w:cstheme="minorHAnsi"/>
                <w:b/>
              </w:rPr>
              <w:t xml:space="preserve">pred úhradou </w:t>
            </w:r>
            <w:r>
              <w:rPr>
                <w:rFonts w:cstheme="minorHAnsi"/>
                <w:b/>
              </w:rPr>
              <w:t>relevantnej</w:t>
            </w:r>
            <w:r w:rsidRPr="0011072F">
              <w:rPr>
                <w:rFonts w:cstheme="minorHAnsi"/>
                <w:b/>
              </w:rPr>
              <w:t xml:space="preserve"> </w:t>
            </w:r>
            <w:proofErr w:type="spellStart"/>
            <w:r w:rsidRPr="0011072F">
              <w:rPr>
                <w:rFonts w:cstheme="minorHAnsi"/>
                <w:b/>
              </w:rPr>
              <w:t>ŽoP</w:t>
            </w:r>
            <w:proofErr w:type="spellEnd"/>
            <w:r w:rsidRPr="00B53816">
              <w:rPr>
                <w:rFonts w:cstheme="minorHAnsi"/>
              </w:rPr>
              <w:t xml:space="preserve"> na základe:</w:t>
            </w:r>
          </w:p>
          <w:p w14:paraId="3F9407D1" w14:textId="656F81DC" w:rsidR="00F95818" w:rsidRPr="00685C3A" w:rsidRDefault="006F552A" w:rsidP="007E0791">
            <w:pPr>
              <w:pStyle w:val="Odsekzoznamu"/>
              <w:numPr>
                <w:ilvl w:val="0"/>
                <w:numId w:val="5"/>
              </w:numPr>
              <w:spacing w:after="120"/>
              <w:ind w:left="318" w:hanging="284"/>
              <w:contextualSpacing w:val="0"/>
              <w:jc w:val="both"/>
              <w:rPr>
                <w:rFonts w:cstheme="minorHAnsi"/>
              </w:rPr>
            </w:pPr>
            <w:r w:rsidRPr="00D344F0">
              <w:rPr>
                <w:rFonts w:cstheme="minorHAnsi"/>
              </w:rPr>
              <w:t>dokladu preukazujúceho, že azbest bol odstránený osobou, ktorá disponuje oprávnením na tieto činnosti</w:t>
            </w:r>
            <w:r>
              <w:rPr>
                <w:rFonts w:cstheme="minorHAnsi"/>
              </w:rPr>
              <w:t xml:space="preserve"> (ak relevantné)</w:t>
            </w:r>
            <w:r w:rsidRPr="00D344F0">
              <w:rPr>
                <w:rFonts w:cstheme="minorHAnsi"/>
              </w:rPr>
              <w:t>.</w:t>
            </w:r>
          </w:p>
        </w:tc>
      </w:tr>
      <w:tr w:rsidR="003F47FE" w:rsidRPr="00B53816" w14:paraId="21C0B199" w14:textId="77777777" w:rsidTr="00DA6189">
        <w:trPr>
          <w:jc w:val="center"/>
        </w:trPr>
        <w:tc>
          <w:tcPr>
            <w:tcW w:w="2547" w:type="dxa"/>
            <w:gridSpan w:val="2"/>
          </w:tcPr>
          <w:p w14:paraId="31B8BAB0" w14:textId="559786D9" w:rsidR="003F47FE" w:rsidRPr="00594861" w:rsidRDefault="003409C1" w:rsidP="00134300">
            <w:pPr>
              <w:ind w:right="-253"/>
              <w:rPr>
                <w:rFonts w:cstheme="minorHAnsi"/>
                <w:sz w:val="20"/>
                <w:szCs w:val="20"/>
              </w:rPr>
            </w:pPr>
            <w:r w:rsidRPr="00594861">
              <w:rPr>
                <w:rFonts w:cstheme="minorHAnsi"/>
                <w:sz w:val="20"/>
                <w:szCs w:val="20"/>
              </w:rPr>
              <w:lastRenderedPageBreak/>
              <w:t>PSK-MH-001-2023-DV-FST</w:t>
            </w:r>
          </w:p>
        </w:tc>
        <w:tc>
          <w:tcPr>
            <w:tcW w:w="4394" w:type="dxa"/>
          </w:tcPr>
          <w:p w14:paraId="307AAE4B" w14:textId="1A99C43F" w:rsidR="00F95818" w:rsidRPr="003409C1" w:rsidRDefault="00F95818" w:rsidP="007E0791">
            <w:pPr>
              <w:spacing w:after="120"/>
              <w:jc w:val="both"/>
              <w:rPr>
                <w:rFonts w:cstheme="minorHAnsi"/>
                <w:color w:val="2E74B5"/>
              </w:rPr>
            </w:pPr>
            <w:r w:rsidRPr="003409C1">
              <w:rPr>
                <w:rFonts w:cstheme="minorHAnsi"/>
                <w:b/>
              </w:rPr>
              <w:t>Najme</w:t>
            </w:r>
            <w:r w:rsidRPr="003409C1">
              <w:rPr>
                <w:rFonts w:cstheme="minorHAnsi"/>
                <w:b/>
                <w:bCs/>
              </w:rPr>
              <w:t>nej 70 % všetkých</w:t>
            </w:r>
            <w:r w:rsidRPr="003409C1">
              <w:rPr>
                <w:rFonts w:cstheme="minorHAnsi"/>
                <w:b/>
              </w:rPr>
              <w:t xml:space="preserve"> výrobkov z dreva</w:t>
            </w:r>
            <w:r w:rsidRPr="003409C1">
              <w:rPr>
                <w:rFonts w:cstheme="minorHAnsi"/>
              </w:rPr>
              <w:t xml:space="preserve"> použitých pri renovácii konštrukcií, opláštenia a povrchových úprav </w:t>
            </w:r>
            <w:r w:rsidRPr="003409C1">
              <w:rPr>
                <w:rFonts w:cstheme="minorHAnsi"/>
                <w:b/>
              </w:rPr>
              <w:t>bude recyklovaných / opätovne použitých, alebo pochádzajúcich z trvalo udržateľne obhospodarovaných lesov</w:t>
            </w:r>
            <w:r w:rsidRPr="003409C1">
              <w:rPr>
                <w:rFonts w:cstheme="minorHAnsi"/>
              </w:rPr>
              <w:t xml:space="preserve">, ako sú certifikované certifikačnými auditmi tretích strán vykonávanými akreditovanými certifikačnými orgánmi, napr. </w:t>
            </w:r>
            <w:ins w:id="50" w:author="Autor">
              <w:r w:rsidR="0005201C">
                <w:rPr>
                  <w:rFonts w:cstheme="minorHAnsi"/>
                </w:rPr>
                <w:t>n</w:t>
              </w:r>
            </w:ins>
            <w:del w:id="51" w:author="Autor">
              <w:r w:rsidRPr="003409C1" w:rsidDel="0005201C">
                <w:rPr>
                  <w:rFonts w:cstheme="minorHAnsi"/>
                </w:rPr>
                <w:delText>N</w:delText>
              </w:r>
            </w:del>
            <w:r w:rsidRPr="003409C1">
              <w:rPr>
                <w:rFonts w:cstheme="minorHAnsi"/>
              </w:rPr>
              <w:t>ormy FSC / PEFC alebo ekvivalentné normy.</w:t>
            </w:r>
          </w:p>
          <w:p w14:paraId="57E1468C" w14:textId="6A412D73" w:rsidR="00233661" w:rsidRPr="00B53816" w:rsidRDefault="00233661" w:rsidP="007E0791">
            <w:pPr>
              <w:spacing w:after="120"/>
              <w:ind w:left="284"/>
              <w:jc w:val="both"/>
              <w:rPr>
                <w:rFonts w:cstheme="minorHAnsi"/>
              </w:rPr>
            </w:pPr>
          </w:p>
        </w:tc>
        <w:tc>
          <w:tcPr>
            <w:tcW w:w="4678" w:type="dxa"/>
          </w:tcPr>
          <w:p w14:paraId="56485E37" w14:textId="5D66ACE3" w:rsidR="0096038F" w:rsidRDefault="0096038F" w:rsidP="007E0791">
            <w:pPr>
              <w:spacing w:after="120"/>
              <w:jc w:val="both"/>
              <w:rPr>
                <w:rFonts w:cstheme="minorHAnsi"/>
                <w:b/>
                <w:color w:val="000000" w:themeColor="text1"/>
              </w:rPr>
            </w:pPr>
            <w:r w:rsidRPr="006656A4">
              <w:rPr>
                <w:rFonts w:cstheme="minorHAnsi"/>
              </w:rPr>
              <w:t xml:space="preserve">Prijímateľ preukazuje splnenie tejto podmienky vo fáze účinnosti zmluvy o poskytnutí NFP </w:t>
            </w:r>
            <w:r w:rsidR="0023437F">
              <w:rPr>
                <w:rFonts w:cstheme="minorHAnsi"/>
              </w:rPr>
              <w:t>spolu s relevantnou žiadosťou</w:t>
            </w:r>
            <w:r w:rsidRPr="006656A4">
              <w:rPr>
                <w:rFonts w:cstheme="minorHAnsi"/>
              </w:rPr>
              <w:t xml:space="preserve"> o platbu prostredníctvom </w:t>
            </w:r>
            <w:r w:rsidRPr="006656A4">
              <w:rPr>
                <w:rFonts w:cstheme="minorHAnsi"/>
                <w:color w:val="000000" w:themeColor="text1"/>
              </w:rPr>
              <w:t>pre</w:t>
            </w:r>
            <w:r w:rsidR="0043633C">
              <w:rPr>
                <w:rFonts w:cstheme="minorHAnsi"/>
                <w:color w:val="000000" w:themeColor="text1"/>
              </w:rPr>
              <w:t>ukázania</w:t>
            </w:r>
            <w:r w:rsidRPr="006656A4">
              <w:rPr>
                <w:rFonts w:cstheme="minorHAnsi"/>
                <w:color w:val="000000" w:themeColor="text1"/>
              </w:rPr>
              <w:t>:</w:t>
            </w:r>
          </w:p>
          <w:p w14:paraId="24BCDBDD" w14:textId="7E66CFB9" w:rsidR="0096038F" w:rsidRPr="0096038F" w:rsidRDefault="0096038F" w:rsidP="007E0791">
            <w:pPr>
              <w:pStyle w:val="Odsekzoznamu"/>
              <w:numPr>
                <w:ilvl w:val="0"/>
                <w:numId w:val="5"/>
              </w:numPr>
              <w:spacing w:after="120"/>
              <w:ind w:left="318" w:hanging="284"/>
              <w:contextualSpacing w:val="0"/>
              <w:jc w:val="both"/>
              <w:rPr>
                <w:rFonts w:cstheme="minorHAnsi"/>
              </w:rPr>
            </w:pPr>
            <w:r w:rsidRPr="0096038F">
              <w:rPr>
                <w:rFonts w:cstheme="minorHAnsi"/>
                <w:b/>
              </w:rPr>
              <w:t>že najmenej 70 % všetkých výrobkov z dreva</w:t>
            </w:r>
            <w:r w:rsidRPr="0096038F">
              <w:rPr>
                <w:rFonts w:cstheme="minorHAnsi"/>
              </w:rPr>
              <w:t xml:space="preserve"> použitých pri renovácii konštrukcií, opláštenia a povrchových úprav </w:t>
            </w:r>
            <w:r w:rsidRPr="0096038F">
              <w:rPr>
                <w:rFonts w:cstheme="minorHAnsi"/>
                <w:b/>
              </w:rPr>
              <w:t>bolo recyklovaných / opätovne použitých, alebo pochádzajúcich z trvalo udržateľne obhospodarovaných lesov</w:t>
            </w:r>
            <w:r w:rsidRPr="0096038F">
              <w:rPr>
                <w:rFonts w:cstheme="minorHAnsi"/>
              </w:rPr>
              <w:t>, ak</w:t>
            </w:r>
            <w:r w:rsidR="0043633C">
              <w:rPr>
                <w:rFonts w:cstheme="minorHAnsi"/>
              </w:rPr>
              <w:t>o</w:t>
            </w:r>
            <w:r w:rsidRPr="0096038F">
              <w:rPr>
                <w:rFonts w:cstheme="minorHAnsi"/>
              </w:rPr>
              <w:t xml:space="preserve"> sú certifikované certifikačnými auditmi tretích strán vykonávanými akreditovanými certifikačnými orgánmi, napr. </w:t>
            </w:r>
            <w:ins w:id="52" w:author="Autor">
              <w:r w:rsidR="0005201C">
                <w:rPr>
                  <w:rFonts w:cstheme="minorHAnsi"/>
                </w:rPr>
                <w:t>n</w:t>
              </w:r>
            </w:ins>
            <w:del w:id="53" w:author="Autor">
              <w:r w:rsidRPr="0096038F" w:rsidDel="0005201C">
                <w:rPr>
                  <w:rFonts w:cstheme="minorHAnsi"/>
                </w:rPr>
                <w:delText>N</w:delText>
              </w:r>
            </w:del>
            <w:r w:rsidRPr="0096038F">
              <w:rPr>
                <w:rFonts w:cstheme="minorHAnsi"/>
              </w:rPr>
              <w:t>ormy FSC / PEFC alebo ekvivalentné normy.</w:t>
            </w:r>
          </w:p>
          <w:p w14:paraId="7A803D4E" w14:textId="77777777" w:rsidR="0096038F" w:rsidRPr="0096038F" w:rsidRDefault="0096038F" w:rsidP="007E0791">
            <w:pPr>
              <w:spacing w:after="120"/>
              <w:ind w:left="34"/>
              <w:jc w:val="both"/>
              <w:rPr>
                <w:rFonts w:cstheme="minorHAnsi"/>
              </w:rPr>
            </w:pPr>
          </w:p>
          <w:p w14:paraId="3EB23993" w14:textId="77777777" w:rsidR="004B0C50" w:rsidRPr="00B73C1F" w:rsidRDefault="004B0C50" w:rsidP="007E0791">
            <w:pPr>
              <w:pStyle w:val="Odsekzoznamu"/>
              <w:tabs>
                <w:tab w:val="left" w:pos="1695"/>
              </w:tabs>
              <w:spacing w:after="120"/>
              <w:ind w:left="175"/>
              <w:contextualSpacing w:val="0"/>
              <w:jc w:val="both"/>
              <w:rPr>
                <w:rFonts w:cstheme="minorHAnsi"/>
              </w:rPr>
            </w:pPr>
          </w:p>
        </w:tc>
        <w:tc>
          <w:tcPr>
            <w:tcW w:w="3827" w:type="dxa"/>
          </w:tcPr>
          <w:p w14:paraId="362AFEDF" w14:textId="14B532D3" w:rsidR="0096038F" w:rsidRPr="00B53816" w:rsidRDefault="0096038F" w:rsidP="007E0791">
            <w:pPr>
              <w:tabs>
                <w:tab w:val="left" w:pos="3215"/>
              </w:tabs>
              <w:spacing w:after="120"/>
              <w:jc w:val="both"/>
              <w:rPr>
                <w:rFonts w:cstheme="minorHAnsi"/>
              </w:rPr>
            </w:pPr>
            <w:r w:rsidRPr="00B53816">
              <w:rPr>
                <w:rFonts w:cstheme="minorHAnsi"/>
              </w:rPr>
              <w:t xml:space="preserve">Poskytovateľ overuje splnenie danej podmienky vo fáze realizácie projektu </w:t>
            </w:r>
            <w:r>
              <w:rPr>
                <w:rFonts w:cstheme="minorHAnsi"/>
              </w:rPr>
              <w:t xml:space="preserve">najneskôr </w:t>
            </w:r>
            <w:r w:rsidRPr="0011072F">
              <w:rPr>
                <w:rFonts w:cstheme="minorHAnsi"/>
                <w:b/>
              </w:rPr>
              <w:t xml:space="preserve">pred úhradou </w:t>
            </w:r>
            <w:r w:rsidR="00C035B6">
              <w:rPr>
                <w:rFonts w:cstheme="minorHAnsi"/>
                <w:b/>
              </w:rPr>
              <w:t>záverečnej</w:t>
            </w:r>
            <w:r w:rsidRPr="0011072F">
              <w:rPr>
                <w:rFonts w:cstheme="minorHAnsi"/>
                <w:b/>
              </w:rPr>
              <w:t xml:space="preserve"> </w:t>
            </w:r>
            <w:proofErr w:type="spellStart"/>
            <w:r w:rsidRPr="0011072F">
              <w:rPr>
                <w:rFonts w:cstheme="minorHAnsi"/>
                <w:b/>
              </w:rPr>
              <w:t>ŽoP</w:t>
            </w:r>
            <w:proofErr w:type="spellEnd"/>
            <w:r w:rsidRPr="00B53816">
              <w:rPr>
                <w:rFonts w:cstheme="minorHAnsi"/>
              </w:rPr>
              <w:t xml:space="preserve"> na základe</w:t>
            </w:r>
            <w:r w:rsidR="0043633C">
              <w:rPr>
                <w:rFonts w:cstheme="minorHAnsi"/>
              </w:rPr>
              <w:t xml:space="preserve"> preukázania</w:t>
            </w:r>
            <w:r w:rsidRPr="00B53816">
              <w:rPr>
                <w:rFonts w:cstheme="minorHAnsi"/>
              </w:rPr>
              <w:t>:</w:t>
            </w:r>
          </w:p>
          <w:p w14:paraId="57959D4F" w14:textId="493BDF85" w:rsidR="003F47FE" w:rsidRPr="0096038F" w:rsidRDefault="0096038F" w:rsidP="007E0791">
            <w:pPr>
              <w:pStyle w:val="Odsekzoznamu"/>
              <w:numPr>
                <w:ilvl w:val="0"/>
                <w:numId w:val="5"/>
              </w:numPr>
              <w:spacing w:after="120"/>
              <w:ind w:left="318" w:hanging="284"/>
              <w:contextualSpacing w:val="0"/>
              <w:jc w:val="both"/>
              <w:rPr>
                <w:rFonts w:cstheme="minorHAnsi"/>
              </w:rPr>
            </w:pPr>
            <w:r w:rsidRPr="0096038F">
              <w:rPr>
                <w:rFonts w:cstheme="minorHAnsi"/>
              </w:rPr>
              <w:t>že najmenej 70 % všetkých výrobkov z dreva použitých pri renovácii konštrukcií, opláštenia a povrchových úprav bolo recyklovaných / opätovne použitých, alebo pochádzajúcich z trvalo udržateľne obhospodarovaných lesov, ak</w:t>
            </w:r>
            <w:r w:rsidR="00C035B6">
              <w:rPr>
                <w:rFonts w:cstheme="minorHAnsi"/>
              </w:rPr>
              <w:t>o</w:t>
            </w:r>
            <w:r w:rsidRPr="0096038F">
              <w:rPr>
                <w:rFonts w:cstheme="minorHAnsi"/>
              </w:rPr>
              <w:t xml:space="preserve"> sú certifikované certifikačnými auditmi tretích strán vykonávanými akreditovanými certifikačnými orgánmi, napr. </w:t>
            </w:r>
            <w:ins w:id="54" w:author="Autor">
              <w:r w:rsidR="0005201C">
                <w:rPr>
                  <w:rFonts w:cstheme="minorHAnsi"/>
                </w:rPr>
                <w:t>n</w:t>
              </w:r>
            </w:ins>
            <w:del w:id="55" w:author="Autor">
              <w:r w:rsidRPr="0096038F" w:rsidDel="0005201C">
                <w:rPr>
                  <w:rFonts w:cstheme="minorHAnsi"/>
                </w:rPr>
                <w:delText>N</w:delText>
              </w:r>
            </w:del>
            <w:r w:rsidRPr="0096038F">
              <w:rPr>
                <w:rFonts w:cstheme="minorHAnsi"/>
              </w:rPr>
              <w:t>ormy FSC / PEFC alebo ekvivalentné normy.</w:t>
            </w:r>
          </w:p>
        </w:tc>
      </w:tr>
      <w:tr w:rsidR="00967897" w:rsidRPr="00B53816" w14:paraId="437D2DFC" w14:textId="77777777" w:rsidTr="00DA6189">
        <w:trPr>
          <w:jc w:val="center"/>
        </w:trPr>
        <w:tc>
          <w:tcPr>
            <w:tcW w:w="2547" w:type="dxa"/>
            <w:gridSpan w:val="2"/>
          </w:tcPr>
          <w:p w14:paraId="1CC13C3A" w14:textId="2355686E" w:rsidR="00967897" w:rsidRPr="00594861" w:rsidRDefault="00967897" w:rsidP="00FC6912">
            <w:pPr>
              <w:ind w:right="-253"/>
              <w:rPr>
                <w:rFonts w:cstheme="minorHAnsi"/>
                <w:sz w:val="20"/>
                <w:szCs w:val="20"/>
              </w:rPr>
            </w:pPr>
            <w:r w:rsidRPr="00594861">
              <w:rPr>
                <w:rFonts w:cstheme="minorHAnsi"/>
                <w:sz w:val="20"/>
                <w:szCs w:val="20"/>
              </w:rPr>
              <w:t>PSK-MH-00</w:t>
            </w:r>
            <w:r w:rsidR="00FC6912" w:rsidRPr="00594861">
              <w:rPr>
                <w:rFonts w:cstheme="minorHAnsi"/>
                <w:sz w:val="20"/>
                <w:szCs w:val="20"/>
              </w:rPr>
              <w:t>1</w:t>
            </w:r>
            <w:r w:rsidRPr="00594861">
              <w:rPr>
                <w:rFonts w:cstheme="minorHAnsi"/>
                <w:sz w:val="20"/>
                <w:szCs w:val="20"/>
              </w:rPr>
              <w:t>-202</w:t>
            </w:r>
            <w:r w:rsidR="00FC6912" w:rsidRPr="00594861">
              <w:rPr>
                <w:rFonts w:cstheme="minorHAnsi"/>
                <w:sz w:val="20"/>
                <w:szCs w:val="20"/>
              </w:rPr>
              <w:t>3</w:t>
            </w:r>
            <w:r w:rsidRPr="00594861">
              <w:rPr>
                <w:rFonts w:cstheme="minorHAnsi"/>
                <w:sz w:val="20"/>
                <w:szCs w:val="20"/>
              </w:rPr>
              <w:t>-</w:t>
            </w:r>
            <w:r w:rsidR="00A936C5" w:rsidRPr="00594861">
              <w:rPr>
                <w:rFonts w:cstheme="minorHAnsi"/>
                <w:sz w:val="20"/>
                <w:szCs w:val="20"/>
              </w:rPr>
              <w:t>DV</w:t>
            </w:r>
            <w:r w:rsidRPr="00594861">
              <w:rPr>
                <w:rFonts w:cstheme="minorHAnsi"/>
                <w:sz w:val="20"/>
                <w:szCs w:val="20"/>
              </w:rPr>
              <w:t>-FST</w:t>
            </w:r>
          </w:p>
        </w:tc>
        <w:tc>
          <w:tcPr>
            <w:tcW w:w="4394" w:type="dxa"/>
          </w:tcPr>
          <w:p w14:paraId="2590CEC8" w14:textId="5A33B3B8" w:rsidR="00116EEB" w:rsidRPr="00557728" w:rsidDel="00164E31" w:rsidRDefault="00164E31" w:rsidP="007E0791">
            <w:pPr>
              <w:spacing w:after="120"/>
              <w:jc w:val="both"/>
              <w:rPr>
                <w:del w:id="56" w:author="Autor"/>
                <w:rFonts w:cstheme="minorHAnsi"/>
              </w:rPr>
            </w:pPr>
            <w:ins w:id="57" w:author="Autor">
              <w:r w:rsidRPr="0005201C">
                <w:rPr>
                  <w:rFonts w:cstheme="minorHAnsi"/>
                </w:rPr>
                <w:t xml:space="preserve">Predložený projekt musí </w:t>
              </w:r>
              <w:r w:rsidRPr="0005201C">
                <w:rPr>
                  <w:rFonts w:cstheme="minorHAnsi"/>
                  <w:b/>
                </w:rPr>
                <w:t xml:space="preserve">spĺňať požiadavky v oblasti vplyvu návrhu plánu, programu alebo </w:t>
              </w:r>
              <w:r w:rsidRPr="0005201C">
                <w:rPr>
                  <w:rFonts w:cstheme="minorHAnsi"/>
                  <w:b/>
                </w:rPr>
                <w:lastRenderedPageBreak/>
                <w:t>projektu na územia patriace do európskej sústavy chránených území Natura 2000</w:t>
              </w:r>
              <w:r w:rsidRPr="0005201C">
                <w:rPr>
                  <w:rFonts w:cstheme="minorHAnsi"/>
                </w:rPr>
                <w:t xml:space="preserve"> v súlade s ustanoveniami zákona č. 543/2002 Z. z. o ochrane prírody a krajiny v znení neskorších predpisov a zákona o posudzovaní vplyvov. </w:t>
              </w:r>
            </w:ins>
            <w:del w:id="58" w:author="Autor">
              <w:r w:rsidR="00116EEB" w:rsidRPr="0005201C" w:rsidDel="00164E31">
                <w:rPr>
                  <w:rFonts w:cstheme="minorHAnsi"/>
                </w:rPr>
                <w:delText>Program renovácie budov sa netýka budov nachádzajúcich sa v oblastiach cit</w:delText>
              </w:r>
              <w:r w:rsidR="00A37037" w:rsidRPr="0005201C" w:rsidDel="00164E31">
                <w:rPr>
                  <w:rFonts w:cstheme="minorHAnsi"/>
                </w:rPr>
                <w:delText>livých na biodiverzitu (vrátane</w:delText>
              </w:r>
              <w:r w:rsidR="00116EEB" w:rsidRPr="00CF2DD5" w:rsidDel="00164E31">
                <w:rPr>
                  <w:rFonts w:cstheme="minorHAnsi"/>
                </w:rPr>
                <w:delText xml:space="preserve"> sústavy chránených území Natura 2000).</w:delText>
              </w:r>
            </w:del>
          </w:p>
          <w:p w14:paraId="3F5995B0" w14:textId="77777777" w:rsidR="00116EEB" w:rsidRPr="00C81BC6" w:rsidRDefault="00116EEB" w:rsidP="007E0791">
            <w:pPr>
              <w:spacing w:after="120"/>
              <w:jc w:val="both"/>
              <w:rPr>
                <w:rFonts w:cstheme="minorHAnsi"/>
              </w:rPr>
            </w:pPr>
            <w:r w:rsidRPr="00C81BC6">
              <w:rPr>
                <w:rFonts w:cstheme="minorHAnsi"/>
              </w:rPr>
              <w:t>Budovy spojené s podpornou infraštruktúrou v chránenej prírodnej oblasti, ako sú návštevnícke centrá, múzeá alebo technické zariadenia, sú z tohto kritéria vyňaté.</w:t>
            </w:r>
          </w:p>
          <w:p w14:paraId="6AD06244" w14:textId="77777777" w:rsidR="00116EEB" w:rsidRPr="00CF2DD5" w:rsidRDefault="00116EEB" w:rsidP="007E0791">
            <w:pPr>
              <w:spacing w:after="120"/>
              <w:jc w:val="both"/>
              <w:rPr>
                <w:rFonts w:cstheme="minorHAnsi"/>
              </w:rPr>
            </w:pPr>
            <w:r w:rsidRPr="00CF2DD5">
              <w:rPr>
                <w:rFonts w:cstheme="minorHAnsi"/>
              </w:rPr>
              <w:t>Renovácia nebude prebiehať na ornej alebo zelenej pôde s uznávanou vysokou hodnotou biodiverzity a na pôde, ktorá slúži ako biotop ohrozených druhov (flóry a fauny) uvedených na európskom červenom zozname a / alebo červenom zozname IUCN.</w:t>
            </w:r>
          </w:p>
          <w:p w14:paraId="7A252678" w14:textId="671575E9" w:rsidR="00FF4387" w:rsidRPr="00CF2DD5" w:rsidRDefault="00116EEB" w:rsidP="007E0791">
            <w:pPr>
              <w:spacing w:after="120"/>
              <w:jc w:val="both"/>
              <w:rPr>
                <w:rFonts w:cstheme="minorHAnsi"/>
              </w:rPr>
            </w:pPr>
            <w:r w:rsidRPr="00CF2DD5">
              <w:rPr>
                <w:rFonts w:cstheme="minorHAnsi"/>
              </w:rPr>
              <w:t>Pre splnenie tejto podmienky je potrebné postupovať v súlade s požiadavkami zákona</w:t>
            </w:r>
            <w:r w:rsidRPr="00CF2DD5">
              <w:rPr>
                <w:rFonts w:cstheme="minorHAnsi"/>
              </w:rPr>
              <w:br/>
              <w:t xml:space="preserve">č. 24/2006 Z. z. o posudzovaní vplyvov na životné prostredie a zákona č. 543/2002 Z. z. o ochrane prírody a krajiny. </w:t>
            </w:r>
          </w:p>
          <w:p w14:paraId="443C4544" w14:textId="77777777" w:rsidR="00FF4387" w:rsidRPr="0082630E" w:rsidRDefault="00FF4387" w:rsidP="007E0791">
            <w:pPr>
              <w:spacing w:after="120"/>
              <w:jc w:val="both"/>
              <w:rPr>
                <w:rFonts w:cstheme="minorHAnsi"/>
              </w:rPr>
            </w:pPr>
            <w:r w:rsidRPr="00111231">
              <w:rPr>
                <w:rFonts w:cstheme="minorHAnsi"/>
              </w:rPr>
              <w:t xml:space="preserve">Dokument preukazujúci súlad s požiadavkami v oblasti vplyvu návrhu plánu, programu alebo projektu na územia patriace do európskej sústavy </w:t>
            </w:r>
            <w:r w:rsidRPr="0082630E">
              <w:rPr>
                <w:rFonts w:cstheme="minorHAnsi"/>
              </w:rPr>
              <w:t xml:space="preserve">chránených území NATURA 2000 podľa bodu 1, 2, 3 a 4 sa nevyžaduje vtedy, ak ide o taký plán, program alebo projekt, v rámci ktorého sa plánujú realizovať len aktivity, ktoré vzhľadom na ich charakter nemôžu mať vplyv na územia sústavy Natura 2000, ako je: </w:t>
            </w:r>
          </w:p>
          <w:p w14:paraId="15E521F7" w14:textId="77777777" w:rsidR="00FF4387" w:rsidRPr="00CF2DD5" w:rsidRDefault="00FF4387" w:rsidP="007E0791">
            <w:pPr>
              <w:pStyle w:val="Odsekzoznamu"/>
              <w:numPr>
                <w:ilvl w:val="0"/>
                <w:numId w:val="25"/>
              </w:numPr>
              <w:spacing w:after="120"/>
              <w:ind w:left="177" w:hanging="177"/>
              <w:jc w:val="both"/>
              <w:rPr>
                <w:rFonts w:cstheme="minorHAnsi"/>
              </w:rPr>
            </w:pPr>
            <w:r w:rsidRPr="00865985">
              <w:rPr>
                <w:rFonts w:cstheme="minorHAnsi"/>
              </w:rPr>
              <w:lastRenderedPageBreak/>
              <w:t>nákup zariadení, techniky a dopravných prostriedkov,</w:t>
            </w:r>
          </w:p>
          <w:p w14:paraId="6CB73607" w14:textId="77777777" w:rsidR="00FF4387" w:rsidRPr="00CF2DD5" w:rsidRDefault="00FF4387" w:rsidP="007E0791">
            <w:pPr>
              <w:pStyle w:val="Odsekzoznamu"/>
              <w:numPr>
                <w:ilvl w:val="0"/>
                <w:numId w:val="25"/>
              </w:numPr>
              <w:spacing w:after="120"/>
              <w:ind w:left="177" w:hanging="177"/>
              <w:jc w:val="both"/>
              <w:rPr>
                <w:rFonts w:cstheme="minorHAnsi"/>
              </w:rPr>
            </w:pPr>
            <w:r w:rsidRPr="00111231">
              <w:rPr>
                <w:rFonts w:cstheme="minorHAnsi"/>
              </w:rPr>
              <w:t>rekonštrukcia interiéru budov,</w:t>
            </w:r>
          </w:p>
          <w:p w14:paraId="36BF72E6" w14:textId="77777777" w:rsidR="00FF4387" w:rsidRPr="00CF2DD5" w:rsidRDefault="00FF4387" w:rsidP="007E0791">
            <w:pPr>
              <w:pStyle w:val="Odsekzoznamu"/>
              <w:numPr>
                <w:ilvl w:val="0"/>
                <w:numId w:val="25"/>
              </w:numPr>
              <w:spacing w:after="120"/>
              <w:ind w:left="177" w:hanging="177"/>
              <w:jc w:val="both"/>
              <w:rPr>
                <w:rFonts w:cstheme="minorHAnsi"/>
              </w:rPr>
            </w:pPr>
            <w:r w:rsidRPr="00111231">
              <w:rPr>
                <w:rFonts w:cstheme="minorHAnsi"/>
              </w:rPr>
              <w:t xml:space="preserve">vývoj, obstarávanie alebo inštalácia informačných systémov, </w:t>
            </w:r>
          </w:p>
          <w:p w14:paraId="3EA7D4AF" w14:textId="2C759AC6" w:rsidR="00FF4387" w:rsidRPr="00CF2DD5" w:rsidRDefault="00FF4387" w:rsidP="007E0791">
            <w:pPr>
              <w:pStyle w:val="Odsekzoznamu"/>
              <w:numPr>
                <w:ilvl w:val="0"/>
                <w:numId w:val="25"/>
              </w:numPr>
              <w:spacing w:after="120"/>
              <w:ind w:left="177" w:hanging="177"/>
              <w:jc w:val="both"/>
              <w:rPr>
                <w:rFonts w:cstheme="minorHAnsi"/>
              </w:rPr>
            </w:pPr>
            <w:r w:rsidRPr="00111231">
              <w:rPr>
                <w:rFonts w:cstheme="minorHAnsi"/>
              </w:rPr>
              <w:t>projekty zamerané na znižovanie emisií do ovzdušia, realizované na existujúcich zariadeniach alebo v existujúcich priemyselných areáloch.</w:t>
            </w:r>
          </w:p>
          <w:p w14:paraId="23048D82" w14:textId="37F0E0C7" w:rsidR="00DB2B55" w:rsidRPr="00CF2DD5" w:rsidRDefault="00116EEB" w:rsidP="007E0791">
            <w:pPr>
              <w:spacing w:after="120"/>
              <w:jc w:val="both"/>
              <w:rPr>
                <w:rFonts w:cstheme="minorHAnsi"/>
              </w:rPr>
            </w:pPr>
            <w:r w:rsidRPr="00CF2DD5">
              <w:rPr>
                <w:rFonts w:cstheme="minorHAnsi"/>
              </w:rPr>
              <w:br/>
            </w:r>
          </w:p>
          <w:p w14:paraId="3C304228" w14:textId="10A8F44D" w:rsidR="00967897" w:rsidRPr="00CF2DD5" w:rsidRDefault="00967897" w:rsidP="007E0791">
            <w:pPr>
              <w:pStyle w:val="Odsekzoznamu"/>
              <w:spacing w:after="120"/>
              <w:ind w:left="567"/>
              <w:contextualSpacing w:val="0"/>
              <w:jc w:val="both"/>
              <w:rPr>
                <w:rFonts w:cstheme="minorHAnsi"/>
              </w:rPr>
            </w:pPr>
          </w:p>
        </w:tc>
        <w:tc>
          <w:tcPr>
            <w:tcW w:w="4678" w:type="dxa"/>
          </w:tcPr>
          <w:p w14:paraId="3FB6C0C2" w14:textId="3C8699BF" w:rsidR="00DB7E88" w:rsidRPr="00CB6D4A" w:rsidRDefault="00DB2B55" w:rsidP="007E0791">
            <w:pPr>
              <w:spacing w:after="120"/>
              <w:jc w:val="both"/>
              <w:rPr>
                <w:rFonts w:cstheme="minorHAnsi"/>
              </w:rPr>
            </w:pPr>
            <w:r w:rsidRPr="007D1077">
              <w:rPr>
                <w:rFonts w:cstheme="minorHAnsi"/>
              </w:rPr>
              <w:lastRenderedPageBreak/>
              <w:t xml:space="preserve">Prijímateľ preukazuje splnenie tejto podmienky </w:t>
            </w:r>
            <w:r w:rsidR="00B42E0D">
              <w:rPr>
                <w:rFonts w:cstheme="minorHAnsi"/>
              </w:rPr>
              <w:t>najneskôr s</w:t>
            </w:r>
            <w:r w:rsidR="008A1D5E">
              <w:rPr>
                <w:rFonts w:cstheme="minorHAnsi"/>
              </w:rPr>
              <w:t>polu s</w:t>
            </w:r>
            <w:r w:rsidR="00B42E0D">
              <w:rPr>
                <w:rFonts w:cstheme="minorHAnsi"/>
              </w:rPr>
              <w:t xml:space="preserve"> prvou</w:t>
            </w:r>
            <w:r w:rsidRPr="007D1077">
              <w:rPr>
                <w:rFonts w:cstheme="minorHAnsi"/>
              </w:rPr>
              <w:t xml:space="preserve"> </w:t>
            </w:r>
            <w:proofErr w:type="spellStart"/>
            <w:r w:rsidRPr="007D1077">
              <w:rPr>
                <w:rFonts w:cstheme="minorHAnsi"/>
              </w:rPr>
              <w:t>ŽoP</w:t>
            </w:r>
            <w:proofErr w:type="spellEnd"/>
            <w:r w:rsidRPr="007D1077">
              <w:rPr>
                <w:rFonts w:cstheme="minorHAnsi"/>
              </w:rPr>
              <w:t xml:space="preserve"> prostredníctvom </w:t>
            </w:r>
            <w:r w:rsidRPr="007D1077">
              <w:rPr>
                <w:rFonts w:cstheme="minorHAnsi"/>
              </w:rPr>
              <w:lastRenderedPageBreak/>
              <w:t>predloženia relevantného dokumentu preukazujúceho súlad s požiadavkami v oblasti vplyvu návrhu plánu, programu alebo projektu na územia patriace do európskej sústavy chránených území NATURA 2000 v zmysle prílohy č. 5 metodického usmernenia k uplatňovaniu zásady „nespôsobovať významnú škodu“</w:t>
            </w:r>
            <w:r w:rsidR="00365255" w:rsidRPr="007D1077">
              <w:rPr>
                <w:rStyle w:val="Odkaznapoznmkupodiarou"/>
              </w:rPr>
              <w:footnoteReference w:id="8"/>
            </w:r>
            <w:r w:rsidRPr="007D1077">
              <w:rPr>
                <w:rFonts w:cstheme="minorHAnsi"/>
              </w:rPr>
              <w:t>, a to jeden z</w:t>
            </w:r>
            <w:r>
              <w:rPr>
                <w:rFonts w:cstheme="minorHAnsi"/>
              </w:rPr>
              <w:t xml:space="preserve"> nižšie uvedených</w:t>
            </w:r>
            <w:r w:rsidR="00DB7E88" w:rsidRPr="00CB6D4A">
              <w:rPr>
                <w:rFonts w:cstheme="minorHAnsi"/>
              </w:rPr>
              <w:t>:</w:t>
            </w:r>
          </w:p>
          <w:p w14:paraId="610DB980"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Stanovisko k možnosti významného vplyvu návrhu plánu, programu alebo projektu na územia európskej sústavy chránených území Natura 2000</w:t>
            </w:r>
            <w:r w:rsidRPr="00CB6D4A">
              <w:rPr>
                <w:rFonts w:cstheme="minorHAnsi"/>
              </w:rPr>
              <w:t xml:space="preserve"> – vydáva organizácia ochrany prírody, t. j. Štátna ochrana prírody SR podľa § 65a ods. 2 písm. k) zákona č. 543/2002 Z. z. o ochrane prírody a krajiny alebo Správa národného parku podľa § 65b ods. 3 v spojení s § 65a ods. 2 písm. k) zákona č. 543/2002 Z. z. o ochrane prírody a krajiny,</w:t>
            </w:r>
          </w:p>
          <w:p w14:paraId="66925A56"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Stanovisko/vyjadrenie</w:t>
            </w:r>
            <w:r w:rsidRPr="00CB6D4A">
              <w:rPr>
                <w:rFonts w:cstheme="minorHAnsi"/>
              </w:rPr>
              <w:t xml:space="preserve"> podľa § 9 ods. 2 zákona č. 543/2002 Z. z. o ochrane prírody a krajiny k možnosti významného vplyvu návrhu plánu, programu alebo projektu na územia európskej sústavy chránených území Natura 2000, ak je to z obsahu stanoviska/vyjadrenia zrejmé – vydáva orgán ochrany prírody, t. j. okresný úrad,</w:t>
            </w:r>
          </w:p>
          <w:p w14:paraId="17A0723B"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Záväzné stanovisko</w:t>
            </w:r>
            <w:r w:rsidRPr="00CB6D4A">
              <w:rPr>
                <w:rFonts w:cstheme="minorHAnsi"/>
              </w:rPr>
              <w:t xml:space="preserve"> v špecifických prípadoch definovaných v § 9 ods. 3 zákona č. 543/2002 Z. z. o ochrane prírody a krajiny k možnosti významného vplyvu návrhu plánu, programu </w:t>
            </w:r>
            <w:r w:rsidRPr="00CB6D4A">
              <w:rPr>
                <w:rFonts w:cstheme="minorHAnsi"/>
              </w:rPr>
              <w:lastRenderedPageBreak/>
              <w:t>alebo projektu na územia európskej sústavy chránených území Natura 2000, ak je to z obsahu záväzného stanoviska zrejmé – vydáva orgán ochrany prírody, t. j. okresný úrad,</w:t>
            </w:r>
          </w:p>
          <w:p w14:paraId="014B04E0"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Odborné stanovisko</w:t>
            </w:r>
            <w:r w:rsidRPr="00CB6D4A">
              <w:rPr>
                <w:rFonts w:cstheme="minorHAnsi"/>
              </w:rPr>
              <w:t xml:space="preserve"> podľa § 28 ods. 7 zákona č. 543/2002 Z. z. o ochrane prírody a krajiny – vydáva orgán ochrany prírody, t. j. okresný úrad v sídle kraja v kompetencii podľa § 67 písm. m) zákona č. 543/2002 Z. z. o ochrane prírody a krajiny.</w:t>
            </w:r>
          </w:p>
          <w:p w14:paraId="3606A4C5" w14:textId="77777777" w:rsidR="00DB7E88" w:rsidRPr="00CB6D4A" w:rsidRDefault="00DB7E88" w:rsidP="007E0791">
            <w:pPr>
              <w:spacing w:after="120"/>
              <w:jc w:val="both"/>
              <w:rPr>
                <w:rFonts w:cstheme="minorHAnsi"/>
              </w:rPr>
            </w:pPr>
            <w:r w:rsidRPr="00CB6D4A">
              <w:rPr>
                <w:rFonts w:cstheme="minorHAnsi"/>
              </w:rPr>
              <w:t xml:space="preserve">V relevantnom dokumente preukazujúcom súlad s požiadavkami v oblasti vplyvu návrhu plánu, programu alebo projektu na územia patriace do európskej sústavy chránených území NATURA 2000 sa uvedie stručný popis projektu, posudzované územia sústavy Natura 2000 a dôvod, prečo sa nepredpokladá významný vplyv na tieto územia. </w:t>
            </w:r>
            <w:r w:rsidRPr="00CB6D4A">
              <w:rPr>
                <w:rFonts w:cstheme="minorHAnsi"/>
                <w:b/>
              </w:rPr>
              <w:t>Dokumenty podľa bodu 1, 2 a 3 sa nevyžadujú vtedy, ak</w:t>
            </w:r>
            <w:r w:rsidRPr="00CB6D4A">
              <w:rPr>
                <w:rFonts w:cstheme="minorHAnsi"/>
              </w:rPr>
              <w:t>:</w:t>
            </w:r>
          </w:p>
          <w:p w14:paraId="37EBF787" w14:textId="13E76B70" w:rsidR="00DB7E88" w:rsidRPr="00CB6D4A" w:rsidRDefault="00DB7E88" w:rsidP="007E0791">
            <w:pPr>
              <w:pStyle w:val="Odsekzoznamu"/>
              <w:numPr>
                <w:ilvl w:val="0"/>
                <w:numId w:val="17"/>
              </w:numPr>
              <w:suppressAutoHyphens/>
              <w:spacing w:after="120"/>
              <w:ind w:left="175" w:hanging="142"/>
              <w:contextualSpacing w:val="0"/>
              <w:jc w:val="both"/>
              <w:rPr>
                <w:rFonts w:cstheme="minorHAnsi"/>
              </w:rPr>
            </w:pPr>
            <w:r w:rsidRPr="00CB6D4A">
              <w:rPr>
                <w:rFonts w:cstheme="minorHAnsi"/>
              </w:rPr>
              <w:t>projekt bol predmetom posudzovania vp</w:t>
            </w:r>
            <w:r w:rsidR="009E1601" w:rsidRPr="00CB6D4A">
              <w:rPr>
                <w:rFonts w:cstheme="minorHAnsi"/>
              </w:rPr>
              <w:t>lyvov podľa § 18 ods. 1 zákona</w:t>
            </w:r>
            <w:r w:rsidRPr="00CB6D4A">
              <w:rPr>
                <w:rFonts w:cstheme="minorHAnsi"/>
              </w:rPr>
              <w:t xml:space="preserve"> o posudzovaní vplyvov (predkladá sa právoplatné záverečné stanovisko),</w:t>
            </w:r>
          </w:p>
          <w:p w14:paraId="7283D2CD" w14:textId="77777777" w:rsidR="00DB7E88" w:rsidRPr="00CB6D4A" w:rsidRDefault="00DB7E88" w:rsidP="007E0791">
            <w:pPr>
              <w:pStyle w:val="Odsekzoznamu"/>
              <w:numPr>
                <w:ilvl w:val="0"/>
                <w:numId w:val="17"/>
              </w:numPr>
              <w:suppressAutoHyphens/>
              <w:spacing w:after="120"/>
              <w:ind w:left="175" w:hanging="142"/>
              <w:contextualSpacing w:val="0"/>
              <w:jc w:val="both"/>
              <w:rPr>
                <w:rFonts w:cstheme="minorHAnsi"/>
              </w:rPr>
            </w:pPr>
            <w:r w:rsidRPr="00CB6D4A">
              <w:rPr>
                <w:rFonts w:cstheme="minorHAnsi"/>
              </w:rPr>
              <w:t>projekt bol posúdený v zisťovacom konaní podľa § 28 ods. 6 a 7 zákona č. 543/2002 Z. z. o ochrane prírody a krajiny v znení neskorších predpisov (predkladá sa odborné stanovisko orgánu ochrany prírody podľa § 28 ods. 7 zákona č. 543/2002 Z. z. o ochrane prírody a krajiny).</w:t>
            </w:r>
          </w:p>
          <w:p w14:paraId="463AFDBB" w14:textId="77777777" w:rsidR="00DB7E88" w:rsidRPr="00CB6D4A" w:rsidRDefault="00DB7E88" w:rsidP="007E0791">
            <w:pPr>
              <w:spacing w:after="120"/>
              <w:jc w:val="both"/>
              <w:rPr>
                <w:rFonts w:cstheme="minorHAnsi"/>
              </w:rPr>
            </w:pPr>
            <w:r w:rsidRPr="00CB6D4A">
              <w:rPr>
                <w:rFonts w:cstheme="minorHAnsi"/>
              </w:rPr>
              <w:t xml:space="preserve">Ak organizácia/orgán ochrany prírody stanovisko k možnosti významného vplyvu návrhu projektu na </w:t>
            </w:r>
            <w:r w:rsidRPr="00CB6D4A">
              <w:rPr>
                <w:rFonts w:cstheme="minorHAnsi"/>
              </w:rPr>
              <w:lastRenderedPageBreak/>
              <w:t>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Prijímateľ je v takom prípade povinný predložiť odborné stanovisko orgánu ochrany prírody podľa § 28 ods. 7 zákona č. 543/2002 Z. z. o ochrane prírody a krajiny v znení neskorších predpisov.</w:t>
            </w:r>
          </w:p>
          <w:p w14:paraId="2266BE24" w14:textId="036FD555" w:rsidR="00967897" w:rsidRPr="00CB6D4A" w:rsidRDefault="00DB7E88" w:rsidP="00111231">
            <w:pPr>
              <w:spacing w:after="120"/>
              <w:jc w:val="both"/>
              <w:rPr>
                <w:rFonts w:cstheme="minorHAnsi"/>
              </w:rPr>
            </w:pPr>
            <w:r w:rsidRPr="00CB6D4A">
              <w:rPr>
                <w:rFonts w:cstheme="minorHAnsi"/>
              </w:rPr>
              <w:t xml:space="preserve">Ak podľa odborného stanoviska orgánu ochrany prírody podľa § 28 ods. 7 zákona 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 krajiny posudzovaniu vplyvov na životné prostredie podľa § 18 ods. 1 písm. g) </w:t>
            </w:r>
            <w:r w:rsidRPr="00420C21">
              <w:rPr>
                <w:rFonts w:cstheme="minorHAnsi"/>
              </w:rPr>
              <w:t xml:space="preserve">zákona o posudzovaní vplyvov. Prijímateľ je v takom prípade povinný predložiť </w:t>
            </w:r>
            <w:ins w:id="67" w:author="Autor">
              <w:r w:rsidR="00111231" w:rsidRPr="00DA6189">
                <w:rPr>
                  <w:rFonts w:cs="Calibri"/>
                  <w:b/>
                </w:rPr>
                <w:t>relevantný platný dokument preukazujúci oprávnenosť z hľadiska plnenia požiadaviek v oblasti posudzovania vplyvov na životné prostredie</w:t>
              </w:r>
              <w:r w:rsidR="00111231" w:rsidRPr="00DA6189">
                <w:rPr>
                  <w:rFonts w:cs="Calibri"/>
                </w:rPr>
                <w:t xml:space="preserve">, </w:t>
              </w:r>
              <w:proofErr w:type="spellStart"/>
              <w:r w:rsidR="00111231" w:rsidRPr="00DA6189">
                <w:rPr>
                  <w:rFonts w:cs="Calibri"/>
                </w:rPr>
                <w:t>t.j</w:t>
              </w:r>
              <w:proofErr w:type="spellEnd"/>
              <w:r w:rsidR="00111231" w:rsidRPr="00DA6189">
                <w:rPr>
                  <w:rFonts w:cs="Calibri"/>
                </w:rPr>
                <w:t xml:space="preserve">. </w:t>
              </w:r>
            </w:ins>
            <w:r w:rsidRPr="00420C21">
              <w:rPr>
                <w:rFonts w:cstheme="minorHAnsi"/>
              </w:rPr>
              <w:t>záverečné stanovisko z posudzovania vplyvov podľa § 18 ods. 1 písm. g) zákona o posudzovaní vplyvov.</w:t>
            </w:r>
            <w:ins w:id="68" w:author="Autor">
              <w:r w:rsidR="00CF2DD5" w:rsidRPr="00420C21">
                <w:rPr>
                  <w:rFonts w:cstheme="minorHAnsi"/>
                </w:rPr>
                <w:t xml:space="preserve"> </w:t>
              </w:r>
            </w:ins>
          </w:p>
        </w:tc>
        <w:tc>
          <w:tcPr>
            <w:tcW w:w="3827" w:type="dxa"/>
          </w:tcPr>
          <w:p w14:paraId="18FFCB21" w14:textId="61067ACC" w:rsidR="00967897" w:rsidRDefault="004D5CB9" w:rsidP="007E0791">
            <w:pPr>
              <w:tabs>
                <w:tab w:val="left" w:pos="3215"/>
              </w:tabs>
              <w:spacing w:after="120"/>
              <w:jc w:val="both"/>
              <w:rPr>
                <w:rFonts w:cstheme="minorHAnsi"/>
              </w:rPr>
            </w:pPr>
            <w:r w:rsidRPr="00CB6D4A">
              <w:rPr>
                <w:rFonts w:cstheme="minorHAnsi"/>
              </w:rPr>
              <w:lastRenderedPageBreak/>
              <w:t xml:space="preserve">Poskytovateľ overí splnenie tejto podmienky </w:t>
            </w:r>
            <w:r w:rsidR="00BD7A1D" w:rsidRPr="00CB6D4A">
              <w:rPr>
                <w:rFonts w:cstheme="minorHAnsi"/>
              </w:rPr>
              <w:t xml:space="preserve">pred úhradou </w:t>
            </w:r>
            <w:r w:rsidR="004071E3">
              <w:rPr>
                <w:rFonts w:cstheme="minorHAnsi"/>
              </w:rPr>
              <w:t>prvej</w:t>
            </w:r>
            <w:r w:rsidR="00BD7A1D" w:rsidRPr="00CB6D4A">
              <w:rPr>
                <w:rFonts w:cstheme="minorHAnsi"/>
              </w:rPr>
              <w:t xml:space="preserve"> </w:t>
            </w:r>
            <w:proofErr w:type="spellStart"/>
            <w:r w:rsidR="00BD7A1D" w:rsidRPr="00CB6D4A">
              <w:rPr>
                <w:rFonts w:cstheme="minorHAnsi"/>
              </w:rPr>
              <w:t>ŽoP</w:t>
            </w:r>
            <w:proofErr w:type="spellEnd"/>
            <w:r w:rsidR="00BD7A1D" w:rsidRPr="00CB6D4A" w:rsidDel="00BD7A1D">
              <w:rPr>
                <w:rFonts w:cstheme="minorHAnsi"/>
              </w:rPr>
              <w:t xml:space="preserve"> </w:t>
            </w:r>
            <w:r w:rsidRPr="00CB6D4A">
              <w:rPr>
                <w:rFonts w:cstheme="minorHAnsi"/>
              </w:rPr>
              <w:lastRenderedPageBreak/>
              <w:t>prostredníctvom kontroly predloženého dokumentu preukazujúceho súlad s požiadavkami v oblasti vplyvu návrhu plánu, programu alebo projektu na územia patriace do európskej sústa</w:t>
            </w:r>
            <w:r w:rsidR="000E7203" w:rsidRPr="00CB6D4A">
              <w:rPr>
                <w:rFonts w:cstheme="minorHAnsi"/>
              </w:rPr>
              <w:t>vy chránených území NATURA 2000</w:t>
            </w:r>
            <w:r w:rsidRPr="00CB6D4A">
              <w:rPr>
                <w:rFonts w:cstheme="minorHAnsi"/>
              </w:rPr>
              <w:t xml:space="preserve">. </w:t>
            </w:r>
          </w:p>
          <w:p w14:paraId="5A993B1A" w14:textId="284C6708" w:rsidR="00D55654" w:rsidRPr="00CB6D4A" w:rsidRDefault="00D55654" w:rsidP="007E0791">
            <w:pPr>
              <w:tabs>
                <w:tab w:val="left" w:pos="3215"/>
              </w:tabs>
              <w:spacing w:after="120"/>
              <w:jc w:val="both"/>
              <w:rPr>
                <w:rFonts w:cstheme="minorHAnsi"/>
              </w:rPr>
            </w:pPr>
            <w:r w:rsidRPr="00116EEB">
              <w:rPr>
                <w:rFonts w:cstheme="minorHAnsi"/>
                <w:b/>
              </w:rPr>
              <w:t>Daná podmienka si vyžaduje kvalifikované overenie MŽP SR.</w:t>
            </w:r>
          </w:p>
        </w:tc>
      </w:tr>
      <w:tr w:rsidR="0087703F" w:rsidRPr="00B53816" w14:paraId="175BD9E2" w14:textId="77777777" w:rsidTr="00DA6189">
        <w:trPr>
          <w:trHeight w:val="342"/>
          <w:jc w:val="center"/>
        </w:trPr>
        <w:tc>
          <w:tcPr>
            <w:tcW w:w="15446" w:type="dxa"/>
            <w:gridSpan w:val="5"/>
            <w:shd w:val="clear" w:color="auto" w:fill="D9D9D9" w:themeFill="background1" w:themeFillShade="D9"/>
          </w:tcPr>
          <w:p w14:paraId="53C7141F" w14:textId="77777777" w:rsidR="0087703F" w:rsidRPr="00594861" w:rsidRDefault="0087703F" w:rsidP="0087703F">
            <w:pPr>
              <w:tabs>
                <w:tab w:val="left" w:pos="3215"/>
              </w:tabs>
              <w:jc w:val="both"/>
              <w:rPr>
                <w:rFonts w:cstheme="minorHAnsi"/>
                <w:sz w:val="20"/>
                <w:szCs w:val="20"/>
              </w:rPr>
            </w:pPr>
          </w:p>
        </w:tc>
      </w:tr>
      <w:tr w:rsidR="00887B78" w:rsidRPr="00B53816" w14:paraId="322778EF" w14:textId="77777777" w:rsidTr="00582678">
        <w:trPr>
          <w:jc w:val="center"/>
        </w:trPr>
        <w:tc>
          <w:tcPr>
            <w:tcW w:w="2405" w:type="dxa"/>
          </w:tcPr>
          <w:p w14:paraId="1160B7EC" w14:textId="5EF435C7" w:rsidR="00887B78" w:rsidRPr="00594861" w:rsidRDefault="00887B78" w:rsidP="00771A0A">
            <w:pPr>
              <w:ind w:left="-109" w:right="-253"/>
              <w:rPr>
                <w:rFonts w:cstheme="minorHAnsi"/>
                <w:sz w:val="20"/>
                <w:szCs w:val="20"/>
              </w:rPr>
            </w:pPr>
            <w:r w:rsidRPr="00594861">
              <w:rPr>
                <w:sz w:val="20"/>
                <w:szCs w:val="20"/>
              </w:rPr>
              <w:lastRenderedPageBreak/>
              <w:t>PSK-MH-002-2023-DV-EFRR</w:t>
            </w:r>
          </w:p>
        </w:tc>
        <w:tc>
          <w:tcPr>
            <w:tcW w:w="4536" w:type="dxa"/>
            <w:gridSpan w:val="2"/>
          </w:tcPr>
          <w:p w14:paraId="467CA3F6" w14:textId="59BFF167" w:rsidR="00887B78" w:rsidRPr="00116EEB" w:rsidRDefault="00887B78" w:rsidP="00887B78">
            <w:pPr>
              <w:spacing w:after="120"/>
              <w:jc w:val="both"/>
              <w:rPr>
                <w:rFonts w:cstheme="minorHAnsi"/>
              </w:rPr>
            </w:pPr>
            <w:r>
              <w:t xml:space="preserve">Projekt musí predstavovať technologicky a ekonomicky uskutočniteľné nízko uhlíkové alternatívy </w:t>
            </w:r>
            <w:proofErr w:type="spellStart"/>
            <w:r>
              <w:t>prispievajúce</w:t>
            </w:r>
            <w:proofErr w:type="spellEnd"/>
            <w:r>
              <w:t xml:space="preserve"> k zmierneniu zmeny klímy a ktoré podporujú prechod na klimaticky neutrálne hospodárstvo v zmysle článku 10 ods. 1 a 2 nariadenia Európskeho Parlamentu a Rady (EÚ) 2020/852 z 18. júna 2020 o vytvorení rámca na uľahčenie udržateľných investícií a o zmene nariadenia (EU) 2019/2088.</w:t>
            </w:r>
          </w:p>
        </w:tc>
        <w:tc>
          <w:tcPr>
            <w:tcW w:w="4678" w:type="dxa"/>
          </w:tcPr>
          <w:p w14:paraId="339CDBA7" w14:textId="77777777" w:rsidR="00887B78" w:rsidRPr="00D810C4" w:rsidRDefault="00887B78" w:rsidP="00887B78">
            <w:pPr>
              <w:spacing w:after="120"/>
              <w:jc w:val="both"/>
            </w:pPr>
            <w:r>
              <w:t xml:space="preserve">Prijímateľ preukazuje splnenie tejto podmienky vo fáze účinnosti Zmluvy o poskytnutí NFP, </w:t>
            </w:r>
            <w:r w:rsidRPr="00D810C4">
              <w:rPr>
                <w:b/>
              </w:rPr>
              <w:t xml:space="preserve">najneskôr spolu s prvou </w:t>
            </w:r>
            <w:proofErr w:type="spellStart"/>
            <w:r w:rsidRPr="00D810C4">
              <w:rPr>
                <w:b/>
              </w:rPr>
              <w:t>ŽoP</w:t>
            </w:r>
            <w:proofErr w:type="spellEnd"/>
            <w:r>
              <w:t xml:space="preserve">, prostredníctvom predloženia </w:t>
            </w:r>
          </w:p>
          <w:p w14:paraId="23A36A57" w14:textId="3E2717AB" w:rsidR="00887B78" w:rsidRDefault="00887B78" w:rsidP="00796A73">
            <w:pPr>
              <w:pStyle w:val="Odsekzoznamu"/>
              <w:numPr>
                <w:ilvl w:val="0"/>
                <w:numId w:val="3"/>
              </w:numPr>
              <w:tabs>
                <w:tab w:val="left" w:pos="1695"/>
              </w:tabs>
              <w:spacing w:after="120"/>
              <w:contextualSpacing w:val="0"/>
              <w:jc w:val="both"/>
            </w:pPr>
            <w:r w:rsidRPr="00D5544B">
              <w:rPr>
                <w:b/>
              </w:rPr>
              <w:t>výstup</w:t>
            </w:r>
            <w:r>
              <w:rPr>
                <w:b/>
              </w:rPr>
              <w:t>u</w:t>
            </w:r>
            <w:r w:rsidRPr="00D5544B">
              <w:rPr>
                <w:b/>
              </w:rPr>
              <w:t xml:space="preserve"> príslušného orgánu z procesu posudzovania vplyvov</w:t>
            </w:r>
            <w:r>
              <w:t xml:space="preserve"> navrhovanej činnosti, ktorá je predmetom realizácie projektu, podľa zákona o posudzovaní vplyvov na životné prostredie, ak relevantné (musí ísť </w:t>
            </w:r>
            <w:r w:rsidRPr="00420C21">
              <w:t>buď o:</w:t>
            </w:r>
          </w:p>
          <w:p w14:paraId="7C91D848" w14:textId="77777777" w:rsidR="00796A73" w:rsidRDefault="00796A73" w:rsidP="00796A73">
            <w:pPr>
              <w:pStyle w:val="Odsekzoznamu"/>
              <w:numPr>
                <w:ilvl w:val="1"/>
                <w:numId w:val="3"/>
              </w:numPr>
              <w:spacing w:after="120"/>
              <w:contextualSpacing w:val="0"/>
              <w:jc w:val="both"/>
            </w:pPr>
            <w:ins w:id="69" w:author="Autor">
              <w:r w:rsidRPr="00DA6189">
                <w:rPr>
                  <w:rFonts w:cs="Calibri"/>
                </w:rPr>
                <w:t xml:space="preserve">účinné záväzné stanovisko zo zisťovacieho konania, resp. </w:t>
              </w:r>
            </w:ins>
            <w:r w:rsidRPr="00420C21">
              <w:t xml:space="preserve">právoplatné rozhodnutie vydané v zisťovacom konaní </w:t>
            </w:r>
            <w:ins w:id="70" w:author="Autor">
              <w:r w:rsidRPr="00DA6189">
                <w:rPr>
                  <w:rFonts w:cs="Calibri"/>
                </w:rPr>
                <w:t xml:space="preserve">podľa právnej úpravy účinnej do 31. 12. 2024 (s prihliadnutím aj na prechodné ustanovenia upravené </w:t>
              </w:r>
            </w:ins>
            <w:del w:id="71" w:author="Autor">
              <w:r w:rsidRPr="00420C21" w:rsidDel="00C81BC6">
                <w:delText>podľa</w:delText>
              </w:r>
              <w:r w:rsidRPr="00DA6189" w:rsidDel="00C81BC6">
                <w:rPr>
                  <w:rFonts w:cs="Calibri"/>
                </w:rPr>
                <w:delText xml:space="preserve"> </w:delText>
              </w:r>
            </w:del>
            <w:ins w:id="72" w:author="Autor">
              <w:r w:rsidRPr="00DA6189">
                <w:rPr>
                  <w:rFonts w:cs="Calibri"/>
                </w:rPr>
                <w:t xml:space="preserve">v § 65ia </w:t>
              </w:r>
            </w:ins>
            <w:r w:rsidRPr="00DA6189">
              <w:rPr>
                <w:rFonts w:cs="Calibri"/>
              </w:rPr>
              <w:t xml:space="preserve">zákona č. 24/2006 Z. z. o posudzovaní vplyvov na životné prostredie </w:t>
            </w:r>
            <w:ins w:id="73" w:author="Autor">
              <w:r w:rsidRPr="00DA6189">
                <w:rPr>
                  <w:rFonts w:cs="Calibri"/>
                </w:rPr>
                <w:t>a o zmene a doplnení niektorých zákonov v znení neskorších predpisov)</w:t>
              </w:r>
              <w:r w:rsidRPr="00DA6189">
                <w:rPr>
                  <w:rStyle w:val="Odkaznapoznmkupodiarou"/>
                </w:rPr>
                <w:footnoteReference w:id="9"/>
              </w:r>
              <w:r w:rsidRPr="00DA6189">
                <w:rPr>
                  <w:rFonts w:cs="Calibri"/>
                </w:rPr>
                <w:t>,</w:t>
              </w:r>
            </w:ins>
            <w:r w:rsidRPr="00420C21">
              <w:t xml:space="preserve"> s výrokom, že navrhovaná činnosť sa nebude </w:t>
            </w:r>
            <w:r>
              <w:t>posudzovať, alebo o</w:t>
            </w:r>
          </w:p>
          <w:p w14:paraId="02233FAA" w14:textId="77777777" w:rsidR="00796A73" w:rsidRDefault="00796A73" w:rsidP="00796A73">
            <w:pPr>
              <w:pStyle w:val="Odsekzoznamu"/>
              <w:numPr>
                <w:ilvl w:val="1"/>
                <w:numId w:val="3"/>
              </w:numPr>
              <w:spacing w:after="120"/>
              <w:jc w:val="both"/>
            </w:pPr>
            <w:r>
              <w:t xml:space="preserve">právoplatné záverečné stanovisko podľa zákona č. 24/2006 Z. z. o posudzovaní vplyvov na životné prostredie, pričom z daného výstupu príslušného orgánu musí vyplývať, že projekt je možné </w:t>
            </w:r>
            <w:r>
              <w:lastRenderedPageBreak/>
              <w:t xml:space="preserve">realizovať v súlade s požiadavkami v oblasti posudzovania vplyvov podľa zákona č. 24/2006 Z. z. o posudzovaní vplyvov na životné prostredie; </w:t>
            </w:r>
            <w:ins w:id="76" w:author="Autor">
              <w:r>
                <w:t>alebo o</w:t>
              </w:r>
            </w:ins>
          </w:p>
          <w:p w14:paraId="591692AB" w14:textId="3F23EDA2" w:rsidR="00742A7C" w:rsidRPr="00796A73" w:rsidRDefault="00796A73" w:rsidP="00796A73">
            <w:pPr>
              <w:pStyle w:val="Odsekzoznamu"/>
              <w:numPr>
                <w:ilvl w:val="0"/>
                <w:numId w:val="3"/>
              </w:numPr>
              <w:tabs>
                <w:tab w:val="left" w:pos="1695"/>
              </w:tabs>
              <w:spacing w:after="120"/>
              <w:contextualSpacing w:val="0"/>
              <w:jc w:val="both"/>
              <w:rPr>
                <w:ins w:id="77" w:author="Autor"/>
              </w:rPr>
            </w:pPr>
            <w:r w:rsidRPr="00796A73">
              <w:rPr>
                <w:b/>
              </w:rPr>
              <w:t xml:space="preserve">výstupu príslušného orgánu z povoľovacieho konania, </w:t>
            </w:r>
            <w:r w:rsidRPr="00D810C4">
              <w:t>napr. podľa zákona č. 39/2013 Z.</w:t>
            </w:r>
            <w:r>
              <w:t xml:space="preserve"> </w:t>
            </w:r>
            <w:r w:rsidRPr="00D810C4">
              <w:t>z. o integrovanej prevencii (ak relevantné)</w:t>
            </w:r>
            <w:r>
              <w:t>.</w:t>
            </w:r>
          </w:p>
          <w:p w14:paraId="52058CCD" w14:textId="77777777" w:rsidR="00742A7C" w:rsidRPr="00DA6189" w:rsidRDefault="00742A7C" w:rsidP="00742A7C">
            <w:pPr>
              <w:spacing w:after="60"/>
              <w:jc w:val="both"/>
              <w:rPr>
                <w:ins w:id="78" w:author="Autor"/>
                <w:rFonts w:cs="Calibri"/>
                <w:i/>
              </w:rPr>
            </w:pPr>
            <w:ins w:id="79" w:author="Autor">
              <w:r w:rsidRPr="00DA6189">
                <w:rPr>
                  <w:rFonts w:cs="Calibri"/>
                  <w:u w:val="single"/>
                </w:rPr>
                <w:t>Poznámka:</w:t>
              </w:r>
              <w:r w:rsidRPr="00DA6189">
                <w:rPr>
                  <w:rFonts w:cs="Calibri"/>
                  <w:i/>
                </w:rPr>
                <w:t xml:space="preserve"> Podľa § 29 ods. 19 zákona č. 24/2006</w:t>
              </w:r>
              <w:r w:rsidRPr="00DA6189">
                <w:rPr>
                  <w:i/>
                </w:rPr>
                <w:t xml:space="preserve"> Z. z. </w:t>
              </w:r>
              <w:r w:rsidRPr="00DA6189">
                <w:rPr>
                  <w:rFonts w:cs="Calibri"/>
                  <w:i/>
                </w:rPr>
                <w:t>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ins>
          </w:p>
          <w:p w14:paraId="36AAFC4B" w14:textId="31C44833" w:rsidR="00742A7C" w:rsidRPr="00865985" w:rsidRDefault="00742A7C" w:rsidP="00865985">
            <w:pPr>
              <w:jc w:val="both"/>
              <w:rPr>
                <w:rFonts w:cs="Calibri"/>
                <w:color w:val="1F4E79"/>
              </w:rPr>
            </w:pPr>
            <w:ins w:id="80" w:author="Autor">
              <w:r w:rsidRPr="00DA6189">
                <w:rPr>
                  <w:rFonts w:cs="Calibri"/>
                  <w:i/>
                </w:rPr>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ins>
          </w:p>
        </w:tc>
        <w:tc>
          <w:tcPr>
            <w:tcW w:w="3827" w:type="dxa"/>
          </w:tcPr>
          <w:p w14:paraId="2A5C7FAF" w14:textId="1D9EF44E" w:rsidR="00887B78" w:rsidRPr="00CB6D4A" w:rsidRDefault="00887B78" w:rsidP="00887B78">
            <w:pPr>
              <w:spacing w:after="120"/>
              <w:jc w:val="both"/>
              <w:rPr>
                <w:rFonts w:cstheme="minorHAnsi"/>
              </w:rPr>
            </w:pPr>
            <w:r w:rsidRPr="00CB6D4A">
              <w:rPr>
                <w:rFonts w:cstheme="minorHAnsi"/>
              </w:rPr>
              <w:lastRenderedPageBreak/>
              <w:t xml:space="preserve">Poskytovateľ overí splnenie tejto podmienky </w:t>
            </w:r>
            <w:r w:rsidRPr="008614EC">
              <w:rPr>
                <w:rFonts w:cstheme="minorHAnsi"/>
              </w:rPr>
              <w:t>vo fáze účinnosti zmluvy o poskytnutí NFP</w:t>
            </w:r>
            <w:r>
              <w:rPr>
                <w:rFonts w:cstheme="minorHAnsi"/>
              </w:rPr>
              <w:t>, pred úhradou prvej ŽoP,</w:t>
            </w:r>
            <w:r w:rsidRPr="00CB6D4A">
              <w:rPr>
                <w:rFonts w:cstheme="minorHAnsi"/>
              </w:rPr>
              <w:t xml:space="preserve"> prostredníctvom kontroly:</w:t>
            </w:r>
          </w:p>
          <w:p w14:paraId="399B2B2D" w14:textId="77777777" w:rsidR="00887B78" w:rsidRDefault="00887B78" w:rsidP="00887B78">
            <w:pPr>
              <w:pStyle w:val="Odsekzoznamu"/>
              <w:numPr>
                <w:ilvl w:val="0"/>
                <w:numId w:val="10"/>
              </w:numPr>
              <w:spacing w:after="120"/>
              <w:ind w:left="316" w:hanging="284"/>
              <w:contextualSpacing w:val="0"/>
              <w:jc w:val="both"/>
              <w:rPr>
                <w:rFonts w:cstheme="minorHAnsi"/>
              </w:rPr>
            </w:pPr>
            <w:r w:rsidRPr="00CB6D4A">
              <w:rPr>
                <w:rFonts w:cstheme="minorHAnsi"/>
              </w:rPr>
              <w:t xml:space="preserve">predloženého výstupu príslušného orgánu z posudzovania vplyvov navrhovanej činnosti, ktorá je predmetom realizácie projektu, podľa zákona o posudzovaní vplyvov </w:t>
            </w:r>
            <w:r>
              <w:rPr>
                <w:rFonts w:cstheme="minorHAnsi"/>
              </w:rPr>
              <w:t>(ak relevantné)</w:t>
            </w:r>
          </w:p>
          <w:p w14:paraId="10D42595" w14:textId="77777777" w:rsidR="00887B78" w:rsidRPr="00D810C4" w:rsidRDefault="00887B78" w:rsidP="00887B78">
            <w:pPr>
              <w:pStyle w:val="Odsekzoznamu"/>
              <w:numPr>
                <w:ilvl w:val="0"/>
                <w:numId w:val="10"/>
              </w:numPr>
              <w:spacing w:after="120"/>
              <w:ind w:left="316" w:hanging="284"/>
              <w:contextualSpacing w:val="0"/>
              <w:jc w:val="both"/>
              <w:rPr>
                <w:rFonts w:cstheme="minorHAnsi"/>
              </w:rPr>
            </w:pPr>
            <w:r w:rsidRPr="00CB6D4A">
              <w:rPr>
                <w:rFonts w:cstheme="minorHAnsi"/>
              </w:rPr>
              <w:t> </w:t>
            </w:r>
            <w:r w:rsidRPr="00D5544B">
              <w:rPr>
                <w:b/>
              </w:rPr>
              <w:t>výstup</w:t>
            </w:r>
            <w:r>
              <w:rPr>
                <w:b/>
              </w:rPr>
              <w:t>u</w:t>
            </w:r>
            <w:r w:rsidRPr="00D5544B">
              <w:rPr>
                <w:b/>
              </w:rPr>
              <w:t xml:space="preserve"> príslušného orgánu z povoľovacieho konania</w:t>
            </w:r>
            <w:r w:rsidRPr="00D810C4">
              <w:rPr>
                <w:b/>
              </w:rPr>
              <w:t xml:space="preserve">, </w:t>
            </w:r>
            <w:r w:rsidRPr="00D810C4">
              <w:t>napr. podľa zákona č. 39/2013 Z.</w:t>
            </w:r>
            <w:r>
              <w:t xml:space="preserve"> </w:t>
            </w:r>
            <w:r w:rsidRPr="00D810C4">
              <w:t>z. o integrovanej prevencii (ak relevantné)</w:t>
            </w:r>
          </w:p>
          <w:p w14:paraId="589DA09C" w14:textId="512474DB" w:rsidR="00887B78" w:rsidRPr="00CB6D4A" w:rsidRDefault="00887B78" w:rsidP="00225050">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tc>
      </w:tr>
      <w:tr w:rsidR="005B0F59" w:rsidRPr="00B53816" w14:paraId="588A97A8" w14:textId="77777777" w:rsidTr="00DA6189">
        <w:trPr>
          <w:jc w:val="center"/>
        </w:trPr>
        <w:tc>
          <w:tcPr>
            <w:tcW w:w="2547" w:type="dxa"/>
            <w:gridSpan w:val="2"/>
          </w:tcPr>
          <w:p w14:paraId="4C7B104C" w14:textId="3C3B3BBD" w:rsidR="005B0F59" w:rsidRPr="00594861" w:rsidRDefault="005B0F59" w:rsidP="00771A0A">
            <w:pPr>
              <w:ind w:left="-109" w:right="-253"/>
              <w:rPr>
                <w:rFonts w:cstheme="minorHAnsi"/>
                <w:sz w:val="20"/>
                <w:szCs w:val="20"/>
              </w:rPr>
            </w:pPr>
            <w:r w:rsidRPr="00594861">
              <w:rPr>
                <w:sz w:val="20"/>
                <w:szCs w:val="20"/>
              </w:rPr>
              <w:t>PSK-MH-002-2023-DV-EFRR</w:t>
            </w:r>
          </w:p>
        </w:tc>
        <w:tc>
          <w:tcPr>
            <w:tcW w:w="4394" w:type="dxa"/>
          </w:tcPr>
          <w:p w14:paraId="7D3707F2" w14:textId="77777777" w:rsidR="005B0F59" w:rsidRDefault="005B0F59" w:rsidP="005B0F59">
            <w:pPr>
              <w:spacing w:after="120"/>
              <w:jc w:val="both"/>
            </w:pPr>
            <w:r>
              <w:t xml:space="preserve">V prípade, že činnosť podporovaná opatrením súvisí s investíciami do dlhodobého hmotného majetku, je vyžadované plnenie podmienok zeleného verejného obstarávania. Pre túto investíciu ide o plnenie podmienok zeleného verejného obstarávania pri produktových skupinách, pre ktoré vláda SR schválila národné </w:t>
            </w:r>
            <w:r>
              <w:lastRenderedPageBreak/>
              <w:t>metodiky pre uplatňovanie zeleného verejného obstarávania</w:t>
            </w:r>
            <w:r>
              <w:rPr>
                <w:rStyle w:val="Odkaznapoznmkupodiarou"/>
              </w:rPr>
              <w:footnoteReference w:id="10"/>
            </w:r>
            <w:r>
              <w:t xml:space="preserve">, a to nákup a modernizácia výpočtovej techniky (PC, monitory a pod.), nákupu zobrazovacích zariadení, spotrebného materiálu a tlačiarenských služieb a dopravných prostriedkov. V prípade nákupu a modernizácie výpočtovej techniky (PC, monitory a pod.), nákupu zobrazovacích zariadení, musia byť splnené nasledovné podmienky: </w:t>
            </w:r>
          </w:p>
          <w:p w14:paraId="4338CF7E" w14:textId="77777777" w:rsidR="005B0F59" w:rsidRDefault="005B0F59" w:rsidP="005B0F59">
            <w:pPr>
              <w:pStyle w:val="Odsekzoznamu"/>
              <w:numPr>
                <w:ilvl w:val="0"/>
                <w:numId w:val="27"/>
              </w:numPr>
              <w:spacing w:after="120"/>
              <w:ind w:left="460" w:hanging="543"/>
              <w:jc w:val="both"/>
            </w:pPr>
            <w:r>
              <w:t>nainštalovaný bude IKT hardvér, ktorý nahradí pôvodnú technológiu, pričom bude energeticky efektívnejší ako pôvodný, resp. pri rovnakej spotrebe elektriny bude dosahovať vyšší výpočtový výkon. Pri investíciách sa bude postupovať podľa odporúčaní pre danú skupinu produktov tak, ako ich definuje EÚ a Slovenská republika.</w:t>
            </w:r>
          </w:p>
          <w:p w14:paraId="282D0DC0" w14:textId="757CE2EC" w:rsidR="005B0F59" w:rsidRPr="00116EEB" w:rsidRDefault="005B0F59" w:rsidP="005B0F59">
            <w:pPr>
              <w:spacing w:after="120"/>
              <w:jc w:val="both"/>
              <w:rPr>
                <w:rFonts w:cstheme="minorHAnsi"/>
              </w:rPr>
            </w:pPr>
            <w:r>
              <w:t>vplyvy, ktoré sú súčasťou výroby hardvéru a poskytovania digitálnych služieb a vplyvy po skončení životnosti zariadení/hardvéru, sa budú riešiť prostredníctvom prísneho uplatňovania environmentálnych kritérií pre zelené verejné obstarávanie.</w:t>
            </w:r>
          </w:p>
        </w:tc>
        <w:tc>
          <w:tcPr>
            <w:tcW w:w="4678" w:type="dxa"/>
          </w:tcPr>
          <w:p w14:paraId="7BFDDE17" w14:textId="3BED4E3E" w:rsidR="005B0F59" w:rsidRDefault="005B0F59" w:rsidP="005B0F59">
            <w:pPr>
              <w:spacing w:after="120"/>
              <w:jc w:val="both"/>
            </w:pPr>
            <w:r w:rsidRPr="007C7D4E">
              <w:lastRenderedPageBreak/>
              <w:t>Prijímateľ preukazuje splnenie tejto podmienky vo fáze účinnosti zmluvy o poskytnutí NFP prostredníctvom uplatňovania požiadaviek zeleného verejného obstarávania, a to pri zadávaní zákaziek na dodanie služieb, tovarov a s</w:t>
            </w:r>
            <w:r w:rsidR="00C42C85">
              <w:t xml:space="preserve">tavebných prác (ak relevantné) </w:t>
            </w:r>
            <w:r w:rsidRPr="007C7D4E">
              <w:t xml:space="preserve">potrebných pre </w:t>
            </w:r>
            <w:r w:rsidRPr="007C7D4E">
              <w:lastRenderedPageBreak/>
              <w:t>realizáciu projektu, ako aj pri zmenách týchto zákaziek.</w:t>
            </w:r>
          </w:p>
          <w:p w14:paraId="553E035A" w14:textId="77777777" w:rsidR="005B0F59" w:rsidRDefault="005B0F59" w:rsidP="005B0F59">
            <w:pPr>
              <w:pStyle w:val="Odsekzoznamu"/>
              <w:numPr>
                <w:ilvl w:val="0"/>
                <w:numId w:val="3"/>
              </w:numPr>
              <w:tabs>
                <w:tab w:val="left" w:pos="1695"/>
              </w:tabs>
              <w:spacing w:after="120"/>
              <w:ind w:left="318" w:hanging="284"/>
              <w:contextualSpacing w:val="0"/>
              <w:jc w:val="both"/>
            </w:pPr>
            <w:r>
              <w:rPr>
                <w:rFonts w:cstheme="minorHAnsi"/>
              </w:rPr>
              <w:t xml:space="preserve">Prijímateľ predkladá: </w:t>
            </w:r>
            <w:r w:rsidRPr="00D5544B">
              <w:rPr>
                <w:b/>
              </w:rPr>
              <w:t>podklady pre overenie uplatňovania požiadaviek zeleného verejného obstarávania</w:t>
            </w:r>
            <w:r>
              <w:t xml:space="preserve"> pri zadávaní zákaziek na dodanie služieb, tovarov a stavebných prác (ak </w:t>
            </w:r>
            <w:r w:rsidRPr="00DE7043">
              <w:rPr>
                <w:rFonts w:cstheme="minorHAnsi"/>
              </w:rPr>
              <w:t>relevantné</w:t>
            </w:r>
            <w:r>
              <w:t xml:space="preserve">) potrebných pre realizáciu projektu, ako aj pri zmenách týchto zákaziek. </w:t>
            </w:r>
          </w:p>
          <w:p w14:paraId="637545EE" w14:textId="77777777" w:rsidR="005B0F59" w:rsidRPr="007D1077" w:rsidRDefault="005B0F59" w:rsidP="005B0F59">
            <w:pPr>
              <w:spacing w:after="120"/>
              <w:jc w:val="both"/>
              <w:rPr>
                <w:rFonts w:cstheme="minorHAnsi"/>
              </w:rPr>
            </w:pPr>
          </w:p>
        </w:tc>
        <w:tc>
          <w:tcPr>
            <w:tcW w:w="3827" w:type="dxa"/>
          </w:tcPr>
          <w:p w14:paraId="2508AABB" w14:textId="47137C38" w:rsidR="005B0F59" w:rsidRPr="00CB6D4A" w:rsidRDefault="005B0F59" w:rsidP="005B0F59">
            <w:pPr>
              <w:tabs>
                <w:tab w:val="left" w:pos="3215"/>
              </w:tabs>
              <w:spacing w:after="120"/>
              <w:jc w:val="both"/>
              <w:rPr>
                <w:rFonts w:cstheme="minorHAnsi"/>
              </w:rPr>
            </w:pPr>
            <w:r w:rsidRPr="003E0328">
              <w:rPr>
                <w:rFonts w:cstheme="minorHAnsi"/>
              </w:rPr>
              <w:lastRenderedPageBreak/>
              <w:t>Poskytovateľ overí splnenie tejto podmienky vo fáze účinnosti zmluvy o poskytnutí NFP</w:t>
            </w:r>
            <w:r>
              <w:rPr>
                <w:rFonts w:cstheme="minorHAnsi"/>
              </w:rPr>
              <w:t xml:space="preserve"> </w:t>
            </w:r>
            <w:r w:rsidRPr="003E0328">
              <w:rPr>
                <w:rFonts w:cstheme="minorHAnsi"/>
              </w:rPr>
              <w:t>prostredníctvom kontroly verejného obstarávania/</w:t>
            </w:r>
            <w:r>
              <w:rPr>
                <w:rFonts w:cstheme="minorHAnsi"/>
              </w:rPr>
              <w:t xml:space="preserve"> </w:t>
            </w:r>
            <w:r w:rsidRPr="003E0328">
              <w:rPr>
                <w:rFonts w:cstheme="minorHAnsi"/>
              </w:rPr>
              <w:t>obstarávania ako ďalšiu skutočnosť pri poskytovaní príspevku.</w:t>
            </w:r>
          </w:p>
        </w:tc>
      </w:tr>
      <w:tr w:rsidR="00771A0A" w:rsidRPr="00B53816" w14:paraId="2EF60E2D" w14:textId="77777777" w:rsidTr="00DA6189">
        <w:trPr>
          <w:jc w:val="center"/>
        </w:trPr>
        <w:tc>
          <w:tcPr>
            <w:tcW w:w="2547" w:type="dxa"/>
            <w:gridSpan w:val="2"/>
          </w:tcPr>
          <w:p w14:paraId="3127D8F1" w14:textId="0FF69546" w:rsidR="00771A0A" w:rsidRPr="00594861" w:rsidRDefault="00771A0A" w:rsidP="00771A0A">
            <w:pPr>
              <w:ind w:left="-109" w:right="-253"/>
              <w:rPr>
                <w:rFonts w:cstheme="minorHAnsi"/>
                <w:sz w:val="20"/>
                <w:szCs w:val="20"/>
              </w:rPr>
            </w:pPr>
            <w:r w:rsidRPr="00594861">
              <w:rPr>
                <w:sz w:val="20"/>
                <w:szCs w:val="20"/>
              </w:rPr>
              <w:lastRenderedPageBreak/>
              <w:t>PSK-MH-002-2023-DV-EFRR</w:t>
            </w:r>
          </w:p>
        </w:tc>
        <w:tc>
          <w:tcPr>
            <w:tcW w:w="4394" w:type="dxa"/>
          </w:tcPr>
          <w:p w14:paraId="01C95C1A" w14:textId="77777777" w:rsidR="00771A0A" w:rsidRDefault="00771A0A" w:rsidP="00771A0A">
            <w:pPr>
              <w:spacing w:after="120"/>
              <w:jc w:val="both"/>
            </w:pPr>
            <w:r>
              <w:t xml:space="preserve">Projekt musí byť v súlade so zákonom č. 24/2006 Z. z. o posudzovaní vplyvov na životné prostredie a o zmene a doplnení niektorých zákonov v znení neskorších predpisov. </w:t>
            </w:r>
          </w:p>
          <w:p w14:paraId="24DEF15E" w14:textId="77777777" w:rsidR="00771A0A" w:rsidRDefault="00771A0A" w:rsidP="00771A0A">
            <w:pPr>
              <w:spacing w:after="120"/>
              <w:jc w:val="both"/>
            </w:pPr>
            <w:r>
              <w:t>V prípade nových prevádzok, v ktorých sa budú realizovať nové navrhované činnosti zaraditeľné podľa prílohy č. 8 k zákonu č. 24/2006 Z. z. o posudzovaní vplyvov na životné prostredie, je takáto navrhovaná činnosť predmetom konaní podľa § 18 ods. 2, resp. § 18 ods. 1 zákona č. 24/2006 Z. z. o posudzovaní vplyvov na životné prostredie.</w:t>
            </w:r>
          </w:p>
          <w:p w14:paraId="32518D05" w14:textId="77777777" w:rsidR="00771A0A" w:rsidRDefault="00771A0A" w:rsidP="00D23953">
            <w:pPr>
              <w:spacing w:after="120"/>
              <w:jc w:val="both"/>
              <w:rPr>
                <w:ins w:id="81" w:author="Autor"/>
              </w:rPr>
            </w:pPr>
            <w:r>
              <w:t>V prípade, ak bude predmetom aktivít priamo výskumno-inovačná činnosť, ktorá je zaraditeľná podľa prílohy č. 8 k zákonu č. 24/2006 Z. z. o posudzovaní vplyvov na životné prostredie do časti A, a ktorá je zároveň realizovaná výhradne alebo najmä na účel rozvoja a testovania nových metód alebo výrobkov</w:t>
            </w:r>
            <w:del w:id="82" w:author="Autor">
              <w:r w:rsidDel="00D23953">
                <w:delText>, prípadne metód alebo výrobkov</w:delText>
              </w:r>
            </w:del>
            <w:r>
              <w:t xml:space="preserve">, ktoré </w:t>
            </w:r>
            <w:ins w:id="83" w:author="Autor">
              <w:r w:rsidR="00A83059">
                <w:t xml:space="preserve">nie </w:t>
              </w:r>
            </w:ins>
            <w:r>
              <w:t>s</w:t>
            </w:r>
            <w:ins w:id="84" w:author="Autor">
              <w:r w:rsidR="00A83059">
                <w:t>ú</w:t>
              </w:r>
            </w:ins>
            <w:del w:id="85" w:author="Autor">
              <w:r w:rsidDel="00A83059">
                <w:delText>a</w:delText>
              </w:r>
            </w:del>
            <w:r>
              <w:t xml:space="preserve"> </w:t>
            </w:r>
            <w:del w:id="86" w:author="Autor">
              <w:r w:rsidDel="00A83059">
                <w:delText>ne</w:delText>
              </w:r>
            </w:del>
            <w:r>
              <w:t>používa</w:t>
            </w:r>
            <w:ins w:id="87" w:author="Autor">
              <w:r w:rsidR="00A83059">
                <w:t>né</w:t>
              </w:r>
            </w:ins>
            <w:del w:id="88" w:author="Autor">
              <w:r w:rsidDel="00A83059">
                <w:delText>li</w:delText>
              </w:r>
            </w:del>
            <w:r>
              <w:t xml:space="preserve"> viac ako dva roky, je takáto výskumno-inovačná činnosť predmetom zisťovacieho konania podľa § 18 ods. 2 písm. a) zákona č. 24/2006 Z. z. o posudzovaní vplyvov na životné prostredie, prípadne predmetom povinného hodnotenia podľa § 18 ods. 1 písm. b) zákona č. 24/2006 Z. z. o posudzovaní vplyvov na životné prostredie. Ak by v dôsledku obstarania strojov, prístrojov, zariadení a dlhodobého nehmotného majetku došlo k zmene pôvodnej činnosti, ktorá je </w:t>
            </w:r>
            <w:r>
              <w:lastRenderedPageBreak/>
              <w:t>zaraditeľná podľa prílohy č. 8 k zákonu č. 24/2006 Z. z. o posudzovaní vplyvov na životné prostredie, je takáto navrhovaná činnosť predmetom konaní podľa§ 18 ods. 2, resp. § 18 ods. 1 zákona č. 24/2006 Z. z. o posudzovaní vplyvov na životné prostredie.</w:t>
            </w:r>
          </w:p>
          <w:p w14:paraId="60BA5FBA" w14:textId="1116CA0A" w:rsidR="00A83059" w:rsidRPr="00116EEB" w:rsidRDefault="00A83059" w:rsidP="005D778C">
            <w:pPr>
              <w:tabs>
                <w:tab w:val="left" w:pos="1732"/>
              </w:tabs>
              <w:autoSpaceDE w:val="0"/>
              <w:autoSpaceDN w:val="0"/>
              <w:adjustRightInd w:val="0"/>
              <w:spacing w:before="60" w:after="60"/>
              <w:jc w:val="both"/>
              <w:rPr>
                <w:rFonts w:cstheme="minorHAnsi"/>
              </w:rPr>
            </w:pPr>
          </w:p>
        </w:tc>
        <w:tc>
          <w:tcPr>
            <w:tcW w:w="4678" w:type="dxa"/>
          </w:tcPr>
          <w:p w14:paraId="0F896796" w14:textId="77777777" w:rsidR="00771A0A" w:rsidRPr="00CB6D4A" w:rsidRDefault="00771A0A" w:rsidP="00771A0A">
            <w:pPr>
              <w:tabs>
                <w:tab w:val="left" w:pos="1695"/>
              </w:tabs>
              <w:spacing w:after="120"/>
              <w:jc w:val="both"/>
              <w:rPr>
                <w:rFonts w:cstheme="minorHAnsi"/>
              </w:rPr>
            </w:pPr>
            <w:r>
              <w:lastRenderedPageBreak/>
              <w:t>Prijímateľ preukazuje splnenie tejto podmienky vo fáze účinnosti Zmluvy o poskytnutí NFP,</w:t>
            </w:r>
            <w:r w:rsidRPr="00134300">
              <w:rPr>
                <w:rFonts w:cstheme="minorHAnsi"/>
                <w:b/>
              </w:rPr>
              <w:t xml:space="preserve"> najneskôr spolu s prvou ŽoP</w:t>
            </w:r>
            <w:r>
              <w:rPr>
                <w:rFonts w:cstheme="minorHAnsi"/>
                <w:b/>
              </w:rPr>
              <w:t>,</w:t>
            </w:r>
            <w:r>
              <w:t xml:space="preserve"> prostredníctvom predloženia výstupu príslušného orgánu z procesu posudzovania vplyvov navrhovanej činnosti, ktorá je predmetom realizácie projektu, ak sa posúdenie navrhovanej činnosti (t. j. projektu) vyžaduje podľa zákona o posudzovaní vplyvov, t. j. predkladá:</w:t>
            </w:r>
          </w:p>
          <w:p w14:paraId="2557B07F" w14:textId="67D65157" w:rsidR="00771A0A" w:rsidRPr="00CB6D4A" w:rsidRDefault="0082630E" w:rsidP="00771A0A">
            <w:pPr>
              <w:pStyle w:val="Odsekzoznamu"/>
              <w:numPr>
                <w:ilvl w:val="0"/>
                <w:numId w:val="3"/>
              </w:numPr>
              <w:tabs>
                <w:tab w:val="left" w:pos="1695"/>
              </w:tabs>
              <w:spacing w:after="120"/>
              <w:ind w:left="318" w:hanging="284"/>
              <w:contextualSpacing w:val="0"/>
              <w:jc w:val="both"/>
              <w:rPr>
                <w:rFonts w:cstheme="minorHAnsi"/>
              </w:rPr>
            </w:pPr>
            <w:ins w:id="89" w:author="Autor">
              <w:r>
                <w:rPr>
                  <w:rFonts w:cstheme="minorHAnsi"/>
                  <w:b/>
                </w:rPr>
                <w:t xml:space="preserve">účinné záväzné stanovisko zo zisťovacieho konania, resp. </w:t>
              </w:r>
            </w:ins>
            <w:r w:rsidR="00771A0A" w:rsidRPr="00CB6D4A">
              <w:rPr>
                <w:rFonts w:cstheme="minorHAnsi"/>
                <w:b/>
              </w:rPr>
              <w:t>právoplatné rozhodnutie vydané v zisťovacom konaní</w:t>
            </w:r>
            <w:r w:rsidR="00771A0A" w:rsidRPr="00CB6D4A">
              <w:rPr>
                <w:rFonts w:cstheme="minorHAnsi"/>
              </w:rPr>
              <w:t xml:space="preserve"> podľa zákona o posudzovaní vplyvov </w:t>
            </w:r>
            <w:ins w:id="90" w:author="Autor">
              <w:r w:rsidRPr="002A308E">
                <w:rPr>
                  <w:rFonts w:cs="Calibri"/>
                  <w:color w:val="1F4E79"/>
                </w:rPr>
                <w:t>podľa právnej úpravy účinnej do 31.</w:t>
              </w:r>
              <w:r>
                <w:rPr>
                  <w:rFonts w:cs="Calibri"/>
                  <w:color w:val="1F4E79"/>
                </w:rPr>
                <w:t> </w:t>
              </w:r>
              <w:r w:rsidRPr="002A308E">
                <w:rPr>
                  <w:rFonts w:cs="Calibri"/>
                  <w:color w:val="1F4E79"/>
                </w:rPr>
                <w:t>12.</w:t>
              </w:r>
              <w:r>
                <w:rPr>
                  <w:rFonts w:cs="Calibri"/>
                  <w:color w:val="1F4E79"/>
                </w:rPr>
                <w:t> </w:t>
              </w:r>
              <w:r w:rsidRPr="002A308E">
                <w:rPr>
                  <w:rFonts w:cs="Calibri"/>
                  <w:color w:val="1F4E79"/>
                </w:rPr>
                <w:t>2024 (s prihliadnutím aj na prechodné ustanovenia upravené v </w:t>
              </w:r>
              <w:r>
                <w:rPr>
                  <w:rFonts w:cs="Calibri"/>
                  <w:color w:val="1F4E79"/>
                </w:rPr>
                <w:t xml:space="preserve">§ </w:t>
              </w:r>
              <w:r w:rsidRPr="002A308E">
                <w:rPr>
                  <w:rFonts w:cs="Calibri"/>
                  <w:color w:val="1F4E79"/>
                </w:rPr>
                <w:t>65ia zákona č. 24/2006 Z. z. o posudzovaní vplyvov na životné prostredie a o zmene a doplnení niektorých zákonov v znení neskorších predpiso</w:t>
              </w:r>
              <w:r w:rsidRPr="00A411E0">
                <w:rPr>
                  <w:rFonts w:cs="Calibri"/>
                  <w:color w:val="1F4E79"/>
                </w:rPr>
                <w:t>v)</w:t>
              </w:r>
              <w:r w:rsidRPr="00A411E0">
                <w:rPr>
                  <w:rStyle w:val="Odkaznapoznmkupodiarou"/>
                  <w:color w:val="1F4E79"/>
                </w:rPr>
                <w:footnoteReference w:id="11"/>
              </w:r>
              <w:r>
                <w:rPr>
                  <w:rFonts w:cs="Calibri"/>
                  <w:color w:val="1F4E79"/>
                </w:rPr>
                <w:t xml:space="preserve"> </w:t>
              </w:r>
            </w:ins>
            <w:r w:rsidR="00771A0A" w:rsidRPr="00CB6D4A">
              <w:rPr>
                <w:rFonts w:cstheme="minorHAnsi"/>
              </w:rPr>
              <w:t>s výrokom, že navrhovaná činnosť sa nebude</w:t>
            </w:r>
            <w:r w:rsidR="00C42C85">
              <w:rPr>
                <w:rFonts w:cstheme="minorHAnsi"/>
              </w:rPr>
              <w:t xml:space="preserve"> ďalej</w:t>
            </w:r>
            <w:r w:rsidR="00771A0A" w:rsidRPr="00CB6D4A">
              <w:rPr>
                <w:rFonts w:cstheme="minorHAnsi"/>
              </w:rPr>
              <w:t xml:space="preserve"> posudzovať, alebo </w:t>
            </w:r>
          </w:p>
          <w:p w14:paraId="301ACB29" w14:textId="77777777" w:rsidR="00771A0A" w:rsidRPr="00CB6D4A" w:rsidRDefault="00771A0A" w:rsidP="00771A0A">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p>
          <w:p w14:paraId="1E2AC06C" w14:textId="58D2174C" w:rsidR="005D778C" w:rsidRPr="005D778C" w:rsidRDefault="005D778C" w:rsidP="005D778C">
            <w:pPr>
              <w:tabs>
                <w:tab w:val="left" w:pos="1732"/>
              </w:tabs>
              <w:autoSpaceDE w:val="0"/>
              <w:autoSpaceDN w:val="0"/>
              <w:adjustRightInd w:val="0"/>
              <w:spacing w:before="60" w:after="60"/>
              <w:jc w:val="both"/>
              <w:rPr>
                <w:rFonts w:cstheme="minorHAnsi"/>
              </w:rPr>
            </w:pPr>
            <w:ins w:id="93" w:author="Autor">
              <w:r w:rsidRPr="005D51D3">
                <w:rPr>
                  <w:rFonts w:cstheme="minorHAnsi"/>
                </w:rPr>
                <w:t>Poznámka</w:t>
              </w:r>
              <w:r w:rsidR="00683858">
                <w:rPr>
                  <w:rFonts w:cstheme="minorHAnsi"/>
                </w:rPr>
                <w:t xml:space="preserve"> č. 1</w:t>
              </w:r>
              <w:r w:rsidRPr="005D51D3">
                <w:rPr>
                  <w:rFonts w:cstheme="minorHAnsi"/>
                </w:rPr>
                <w:t xml:space="preserve">: V zmysle § 18 ods. 8 písm. b) zákona o posudzovaní vplyvov predmetom zisťovacieho konania nie je činnosť, ktorá </w:t>
              </w:r>
              <w:r w:rsidRPr="005D51D3">
                <w:rPr>
                  <w:rFonts w:cstheme="minorHAnsi"/>
                </w:rPr>
                <w:lastRenderedPageBreak/>
                <w:t>predstavuje inštaláciu najlepšej dostupnej techniky podľa osobitného predpisu</w:t>
              </w:r>
              <w:r w:rsidRPr="005D51D3">
                <w:rPr>
                  <w:rFonts w:cstheme="minorHAnsi"/>
                  <w:vertAlign w:val="superscript"/>
                </w:rPr>
                <w:footnoteReference w:id="12"/>
              </w:r>
              <w:r w:rsidRPr="005D51D3">
                <w:rPr>
                  <w:rFonts w:cstheme="minorHAnsi"/>
                </w:rPr>
                <w:t>.</w:t>
              </w:r>
            </w:ins>
          </w:p>
          <w:p w14:paraId="0B588FF9" w14:textId="6BC42280" w:rsidR="008156BD" w:rsidRPr="00DA6189" w:rsidRDefault="008156BD" w:rsidP="008156BD">
            <w:pPr>
              <w:spacing w:after="60"/>
              <w:jc w:val="both"/>
              <w:rPr>
                <w:ins w:id="96" w:author="Autor"/>
                <w:rFonts w:cs="Calibri"/>
                <w:i/>
              </w:rPr>
            </w:pPr>
            <w:ins w:id="97" w:author="Autor">
              <w:r w:rsidRPr="00DA6189">
                <w:rPr>
                  <w:rFonts w:cs="Calibri"/>
                  <w:u w:val="single"/>
                </w:rPr>
                <w:t>Poznámka</w:t>
              </w:r>
              <w:r w:rsidR="00420F20">
                <w:rPr>
                  <w:rFonts w:cs="Calibri"/>
                  <w:u w:val="single"/>
                </w:rPr>
                <w:t xml:space="preserve"> č. 2</w:t>
              </w:r>
              <w:r w:rsidRPr="00DA6189">
                <w:rPr>
                  <w:rFonts w:cs="Calibri"/>
                  <w:u w:val="single"/>
                </w:rPr>
                <w:t>:</w:t>
              </w:r>
              <w:r w:rsidRPr="00DA6189">
                <w:rPr>
                  <w:rFonts w:cs="Calibri"/>
                  <w:i/>
                </w:rPr>
                <w:t xml:space="preserve"> Podľa § 29 ods. 19 zákona č. 24/2006</w:t>
              </w:r>
              <w:r w:rsidRPr="00DA6189">
                <w:rPr>
                  <w:i/>
                </w:rPr>
                <w:t xml:space="preserve"> Z. z. </w:t>
              </w:r>
              <w:r w:rsidRPr="00DA6189">
                <w:rPr>
                  <w:rFonts w:cs="Calibri"/>
                  <w:i/>
                </w:rPr>
                <w:t>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ins>
          </w:p>
          <w:p w14:paraId="3543F69C" w14:textId="5F97FA01" w:rsidR="008156BD" w:rsidRPr="00DA6189" w:rsidRDefault="008156BD" w:rsidP="008156BD">
            <w:pPr>
              <w:suppressAutoHyphens/>
              <w:spacing w:after="120"/>
              <w:jc w:val="both"/>
              <w:rPr>
                <w:ins w:id="98" w:author="Autor"/>
                <w:rFonts w:cstheme="minorHAnsi"/>
                <w:b/>
                <w:i/>
              </w:rPr>
            </w:pPr>
            <w:ins w:id="99" w:author="Autor">
              <w:r w:rsidRPr="00DA6189">
                <w:rPr>
                  <w:rFonts w:cs="Calibri"/>
                  <w:i/>
                </w:rPr>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ins>
          </w:p>
          <w:p w14:paraId="68F75C07" w14:textId="2167E338" w:rsidR="00771A0A" w:rsidRPr="007D1077" w:rsidRDefault="00771A0A" w:rsidP="008156BD">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tc>
        <w:tc>
          <w:tcPr>
            <w:tcW w:w="3827" w:type="dxa"/>
          </w:tcPr>
          <w:p w14:paraId="57AC2308" w14:textId="78B2F8E6" w:rsidR="00771A0A" w:rsidRPr="00CB6D4A" w:rsidRDefault="00771A0A" w:rsidP="00771A0A">
            <w:pPr>
              <w:spacing w:after="120"/>
              <w:jc w:val="both"/>
              <w:rPr>
                <w:rFonts w:cstheme="minorHAnsi"/>
              </w:rPr>
            </w:pPr>
            <w:r w:rsidRPr="00CB6D4A">
              <w:rPr>
                <w:rFonts w:cstheme="minorHAnsi"/>
              </w:rPr>
              <w:lastRenderedPageBreak/>
              <w:t xml:space="preserve">Poskytovateľ overí splnenie tejto podmienky </w:t>
            </w:r>
            <w:r w:rsidRPr="008614EC">
              <w:rPr>
                <w:rFonts w:cstheme="minorHAnsi"/>
              </w:rPr>
              <w:t>vo fáze účinnosti zmluvy o poskytnutí NFP</w:t>
            </w:r>
            <w:r>
              <w:rPr>
                <w:rFonts w:cstheme="minorHAnsi"/>
              </w:rPr>
              <w:t>, pred úhradou prvej ŽoP,</w:t>
            </w:r>
            <w:r w:rsidRPr="00CB6D4A">
              <w:rPr>
                <w:rFonts w:cstheme="minorHAnsi"/>
              </w:rPr>
              <w:t xml:space="preserve"> prostredníctvom kontroly:</w:t>
            </w:r>
          </w:p>
          <w:p w14:paraId="01C8C33A" w14:textId="77777777" w:rsidR="00771A0A" w:rsidRPr="00CB6D4A" w:rsidRDefault="00771A0A" w:rsidP="00771A0A">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 posudzovania vplyvov navrhovanej činnosti, ktorá je predmetom realizácie projektu, podľa</w:t>
            </w:r>
            <w:r>
              <w:rPr>
                <w:rFonts w:cstheme="minorHAnsi"/>
              </w:rPr>
              <w:t xml:space="preserve"> zákona o posudzovaní vplyvov.</w:t>
            </w:r>
          </w:p>
          <w:p w14:paraId="7492633D" w14:textId="77777777" w:rsidR="00771A0A" w:rsidRPr="00CB6D4A" w:rsidRDefault="00771A0A" w:rsidP="00771A0A">
            <w:pPr>
              <w:tabs>
                <w:tab w:val="left" w:pos="3215"/>
              </w:tabs>
              <w:spacing w:after="120"/>
              <w:jc w:val="both"/>
              <w:rPr>
                <w:rFonts w:cstheme="minorHAnsi"/>
              </w:rPr>
            </w:pPr>
          </w:p>
        </w:tc>
      </w:tr>
      <w:tr w:rsidR="00A81425" w:rsidRPr="00B53816" w14:paraId="6602EC65" w14:textId="77777777" w:rsidTr="00DA6189">
        <w:trPr>
          <w:trHeight w:val="284"/>
          <w:jc w:val="center"/>
        </w:trPr>
        <w:tc>
          <w:tcPr>
            <w:tcW w:w="15446" w:type="dxa"/>
            <w:gridSpan w:val="5"/>
            <w:shd w:val="clear" w:color="auto" w:fill="D9D9D9" w:themeFill="background1" w:themeFillShade="D9"/>
          </w:tcPr>
          <w:p w14:paraId="6961BFAB" w14:textId="77777777" w:rsidR="00A81425" w:rsidRPr="00A81425" w:rsidRDefault="00A81425" w:rsidP="00771A0A">
            <w:pPr>
              <w:spacing w:after="120"/>
              <w:jc w:val="both"/>
              <w:rPr>
                <w:rFonts w:cstheme="minorHAnsi"/>
                <w:sz w:val="16"/>
                <w:szCs w:val="16"/>
              </w:rPr>
            </w:pPr>
          </w:p>
        </w:tc>
      </w:tr>
      <w:tr w:rsidR="00450D6B" w:rsidRPr="00B53816" w14:paraId="1973588B" w14:textId="77777777" w:rsidTr="00DA6189">
        <w:trPr>
          <w:jc w:val="center"/>
        </w:trPr>
        <w:tc>
          <w:tcPr>
            <w:tcW w:w="2547" w:type="dxa"/>
            <w:gridSpan w:val="2"/>
          </w:tcPr>
          <w:p w14:paraId="78432505" w14:textId="00708582" w:rsidR="00E63946" w:rsidRDefault="00E63946" w:rsidP="00E63946">
            <w:pPr>
              <w:ind w:right="-103" w:hanging="109"/>
              <w:rPr>
                <w:sz w:val="20"/>
                <w:szCs w:val="20"/>
              </w:rPr>
            </w:pPr>
            <w:r w:rsidRPr="00281EDB">
              <w:rPr>
                <w:sz w:val="20"/>
                <w:szCs w:val="20"/>
              </w:rPr>
              <w:t>PSK-MH-00</w:t>
            </w:r>
            <w:r>
              <w:rPr>
                <w:sz w:val="20"/>
                <w:szCs w:val="20"/>
              </w:rPr>
              <w:t>9</w:t>
            </w:r>
            <w:r w:rsidRPr="00281EDB">
              <w:rPr>
                <w:sz w:val="20"/>
                <w:szCs w:val="20"/>
              </w:rPr>
              <w:t>-2024-DV-</w:t>
            </w:r>
            <w:r>
              <w:rPr>
                <w:sz w:val="20"/>
                <w:szCs w:val="20"/>
              </w:rPr>
              <w:t>FST</w:t>
            </w:r>
          </w:p>
          <w:p w14:paraId="76BB53DE" w14:textId="432D89B5" w:rsidR="00450D6B" w:rsidRDefault="00450D6B" w:rsidP="00450D6B">
            <w:pPr>
              <w:ind w:right="-103" w:hanging="109"/>
              <w:rPr>
                <w:sz w:val="20"/>
                <w:szCs w:val="20"/>
              </w:rPr>
            </w:pPr>
            <w:r w:rsidRPr="00E67B19">
              <w:rPr>
                <w:sz w:val="20"/>
                <w:szCs w:val="20"/>
              </w:rPr>
              <w:t>PSK-MH-010-2024-DV-EFRR</w:t>
            </w:r>
          </w:p>
          <w:p w14:paraId="7B39E240" w14:textId="33D41125" w:rsidR="00E63946" w:rsidRPr="00281EDB" w:rsidRDefault="00E63946" w:rsidP="00E63946">
            <w:pPr>
              <w:ind w:right="-103" w:hanging="109"/>
              <w:rPr>
                <w:sz w:val="20"/>
                <w:szCs w:val="20"/>
              </w:rPr>
            </w:pPr>
            <w:r w:rsidRPr="00281EDB">
              <w:rPr>
                <w:sz w:val="20"/>
                <w:szCs w:val="20"/>
              </w:rPr>
              <w:t>PSK-MH-01</w:t>
            </w:r>
            <w:r>
              <w:rPr>
                <w:sz w:val="20"/>
                <w:szCs w:val="20"/>
              </w:rPr>
              <w:t>1</w:t>
            </w:r>
            <w:r w:rsidRPr="00281EDB">
              <w:rPr>
                <w:sz w:val="20"/>
                <w:szCs w:val="20"/>
              </w:rPr>
              <w:t>-2024-DV-EFRR</w:t>
            </w:r>
          </w:p>
          <w:p w14:paraId="4508BCA5" w14:textId="77777777" w:rsidR="00E63946" w:rsidRPr="00E67B19" w:rsidRDefault="00E63946" w:rsidP="00450D6B">
            <w:pPr>
              <w:ind w:right="-103" w:hanging="109"/>
              <w:rPr>
                <w:sz w:val="20"/>
                <w:szCs w:val="20"/>
              </w:rPr>
            </w:pPr>
          </w:p>
          <w:p w14:paraId="0B8D614A" w14:textId="77777777" w:rsidR="00450D6B" w:rsidRPr="00E67B19" w:rsidRDefault="00450D6B" w:rsidP="00450D6B">
            <w:pPr>
              <w:ind w:right="-103" w:hanging="109"/>
              <w:rPr>
                <w:sz w:val="20"/>
                <w:szCs w:val="20"/>
              </w:rPr>
            </w:pPr>
          </w:p>
          <w:p w14:paraId="4FCAC337" w14:textId="77777777" w:rsidR="00450D6B" w:rsidRPr="00594861" w:rsidRDefault="00450D6B" w:rsidP="00450D6B">
            <w:pPr>
              <w:ind w:left="-109" w:right="-253"/>
              <w:rPr>
                <w:sz w:val="20"/>
                <w:szCs w:val="20"/>
              </w:rPr>
            </w:pPr>
          </w:p>
        </w:tc>
        <w:tc>
          <w:tcPr>
            <w:tcW w:w="4394" w:type="dxa"/>
          </w:tcPr>
          <w:p w14:paraId="3777BEB7" w14:textId="73C13415" w:rsidR="00450D6B" w:rsidRPr="005B43A4" w:rsidRDefault="00450D6B" w:rsidP="00450D6B">
            <w:pPr>
              <w:tabs>
                <w:tab w:val="left" w:pos="1732"/>
              </w:tabs>
              <w:autoSpaceDE w:val="0"/>
              <w:autoSpaceDN w:val="0"/>
              <w:adjustRightInd w:val="0"/>
              <w:spacing w:after="120"/>
              <w:jc w:val="both"/>
              <w:rPr>
                <w:rFonts w:cstheme="minorHAnsi"/>
              </w:rPr>
            </w:pPr>
            <w:r w:rsidRPr="005B43A4">
              <w:rPr>
                <w:rFonts w:cstheme="minorHAnsi"/>
                <w:b/>
              </w:rPr>
              <w:t>Projekt musí predstavovať technologicky a ekonomicky uskutočniteľné nízkouhlíkové alternatívy prispievajúce k zmierneniu klímy</w:t>
            </w:r>
            <w:r w:rsidRPr="005B43A4">
              <w:rPr>
                <w:rFonts w:cstheme="minorHAnsi"/>
              </w:rPr>
              <w:t xml:space="preserve"> a ktoré podporujú prechod na klimaticky neutrálne hospodárstvo v zmysle článku 10 </w:t>
            </w:r>
            <w:r w:rsidRPr="005B43A4">
              <w:rPr>
                <w:rFonts w:cstheme="minorHAnsi"/>
              </w:rPr>
              <w:lastRenderedPageBreak/>
              <w:t xml:space="preserve">ods. 1 a 2 </w:t>
            </w:r>
            <w:ins w:id="100" w:author="Autor">
              <w:r w:rsidR="00A62653">
                <w:rPr>
                  <w:rFonts w:cstheme="minorHAnsi"/>
                </w:rPr>
                <w:t>n</w:t>
              </w:r>
            </w:ins>
            <w:del w:id="101" w:author="Autor">
              <w:r w:rsidRPr="005B43A4" w:rsidDel="00A62653">
                <w:rPr>
                  <w:rFonts w:cstheme="minorHAnsi"/>
                </w:rPr>
                <w:delText>N</w:delText>
              </w:r>
            </w:del>
            <w:r w:rsidRPr="005B43A4">
              <w:rPr>
                <w:rFonts w:cstheme="minorHAnsi"/>
              </w:rPr>
              <w:t xml:space="preserve">ariadenia Európskeho parlamentu a Rady (EÚ) 2020/852 z 18. júna 2020 o vytvorení rámca na uľahčenie udržateľných investícií a o zmene nariadenia (EU) 2019/2088. </w:t>
            </w:r>
          </w:p>
          <w:p w14:paraId="30AFEFDF" w14:textId="3863B9B4" w:rsidR="00450D6B" w:rsidRDefault="00450D6B" w:rsidP="00D4290A">
            <w:pPr>
              <w:spacing w:after="120"/>
              <w:jc w:val="both"/>
            </w:pPr>
            <w:r w:rsidRPr="007D0C72">
              <w:rPr>
                <w:rFonts w:cstheme="minorHAnsi"/>
              </w:rPr>
              <w:t xml:space="preserve">Prijímateľ je povinný </w:t>
            </w:r>
            <w:r w:rsidRPr="007D0C72">
              <w:rPr>
                <w:rFonts w:cstheme="minorHAnsi"/>
                <w:b/>
              </w:rPr>
              <w:t>zabezpečiť súlad s najlepšími dostupnými technikami BAT</w:t>
            </w:r>
            <w:r w:rsidRPr="007D0C72">
              <w:rPr>
                <w:rFonts w:cstheme="minorHAnsi"/>
              </w:rPr>
              <w:t xml:space="preserve"> vymedzenými v článku 3 ods. 10 </w:t>
            </w:r>
            <w:del w:id="102" w:author="Autor">
              <w:r w:rsidRPr="007D0C72" w:rsidDel="00D4290A">
                <w:rPr>
                  <w:rFonts w:cstheme="minorHAnsi"/>
                </w:rPr>
                <w:delText xml:space="preserve">Smernice </w:delText>
              </w:r>
            </w:del>
            <w:ins w:id="103" w:author="Autor">
              <w:r w:rsidR="00D4290A">
                <w:rPr>
                  <w:rFonts w:cstheme="minorHAnsi"/>
                </w:rPr>
                <w:t>s</w:t>
              </w:r>
              <w:r w:rsidR="00D4290A" w:rsidRPr="007D0C72">
                <w:rPr>
                  <w:rFonts w:cstheme="minorHAnsi"/>
                </w:rPr>
                <w:t xml:space="preserve">mernice </w:t>
              </w:r>
            </w:ins>
            <w:r w:rsidRPr="007D0C72">
              <w:rPr>
                <w:rFonts w:cstheme="minorHAnsi"/>
              </w:rPr>
              <w:t>IED</w:t>
            </w:r>
            <w:r>
              <w:rPr>
                <w:rStyle w:val="Odkaznapoznmkupodiarou"/>
              </w:rPr>
              <w:footnoteReference w:id="13"/>
            </w:r>
            <w:ins w:id="104" w:author="Autor">
              <w:r w:rsidR="00A62653">
                <w:rPr>
                  <w:rFonts w:cstheme="minorHAnsi"/>
                </w:rPr>
                <w:t xml:space="preserve"> </w:t>
              </w:r>
              <w:r w:rsidR="00A62653" w:rsidRPr="005D51D3">
                <w:rPr>
                  <w:rFonts w:cstheme="minorHAnsi"/>
                </w:rPr>
                <w:t>a v § 2 písm. n) zákona č. 39/2013 Z. z. o integrovanej prevencii a kontrole znečisťovania životného prostredia a o zmene a doplnení niektorých zákonov v znení neskorších predpisov</w:t>
              </w:r>
            </w:ins>
            <w:r w:rsidRPr="007D0C72">
              <w:rPr>
                <w:rFonts w:cstheme="minorHAnsi"/>
              </w:rPr>
              <w:t xml:space="preserve">, ak projekt spadá pod priemyselné odvetvie, pre ktoré boli vydané referenčné dokumenty o BAT (BREF) a zároveň predmet projektu spadá pod činnosti uvedené v Prílohe 1 </w:t>
            </w:r>
            <w:del w:id="105" w:author="Autor">
              <w:r w:rsidRPr="007D0C72" w:rsidDel="00D4290A">
                <w:rPr>
                  <w:rFonts w:cstheme="minorHAnsi"/>
                </w:rPr>
                <w:delText xml:space="preserve">Smernice </w:delText>
              </w:r>
            </w:del>
            <w:ins w:id="106" w:author="Autor">
              <w:r w:rsidR="00D4290A">
                <w:rPr>
                  <w:rFonts w:cstheme="minorHAnsi"/>
                </w:rPr>
                <w:t>s</w:t>
              </w:r>
              <w:r w:rsidR="00D4290A" w:rsidRPr="007D0C72">
                <w:rPr>
                  <w:rFonts w:cstheme="minorHAnsi"/>
                </w:rPr>
                <w:t xml:space="preserve">mernice </w:t>
              </w:r>
            </w:ins>
            <w:r w:rsidRPr="007D0C72">
              <w:rPr>
                <w:rFonts w:cstheme="minorHAnsi"/>
              </w:rPr>
              <w:t>IED. Prijímateľ by mal využiť Register informácií o najlepších dostupných technikách, resp. Databázu BREF a REF.</w:t>
            </w:r>
          </w:p>
        </w:tc>
        <w:tc>
          <w:tcPr>
            <w:tcW w:w="4678" w:type="dxa"/>
          </w:tcPr>
          <w:p w14:paraId="69023B2E" w14:textId="77777777" w:rsidR="00450D6B" w:rsidRDefault="00450D6B" w:rsidP="00450D6B">
            <w:pPr>
              <w:spacing w:after="120"/>
              <w:jc w:val="both"/>
              <w:rPr>
                <w:rFonts w:cstheme="minorHAnsi"/>
              </w:rPr>
            </w:pPr>
            <w:r w:rsidRPr="00D97D57">
              <w:rPr>
                <w:rFonts w:cstheme="minorHAnsi"/>
              </w:rPr>
              <w:lastRenderedPageBreak/>
              <w:t>Prijímateľ</w:t>
            </w:r>
            <w:r>
              <w:rPr>
                <w:rFonts w:cstheme="minorHAnsi"/>
              </w:rPr>
              <w:t>/partner</w:t>
            </w:r>
            <w:r w:rsidRPr="00D97D57">
              <w:rPr>
                <w:rFonts w:cstheme="minorHAnsi"/>
              </w:rPr>
              <w:t xml:space="preserve"> preukazuje splnenie tejto podmienky vo fáze účinnosti Zmluvy o poskytnutí NFP</w:t>
            </w:r>
            <w:r>
              <w:rPr>
                <w:rFonts w:cstheme="minorHAnsi"/>
              </w:rPr>
              <w:t xml:space="preserve">, </w:t>
            </w:r>
            <w:r>
              <w:rPr>
                <w:rFonts w:cstheme="minorHAnsi"/>
                <w:b/>
              </w:rPr>
              <w:t>najneskôr spolu s prvou ŽoP,</w:t>
            </w:r>
            <w:r w:rsidRPr="00D97D57">
              <w:rPr>
                <w:rFonts w:cstheme="minorHAnsi"/>
              </w:rPr>
              <w:t xml:space="preserve"> prostredníctvom predloženia: </w:t>
            </w:r>
          </w:p>
          <w:p w14:paraId="15A54DFF" w14:textId="77777777" w:rsidR="00450D6B" w:rsidRDefault="00450D6B" w:rsidP="00450D6B">
            <w:pPr>
              <w:pStyle w:val="Odsekzoznamu"/>
              <w:numPr>
                <w:ilvl w:val="3"/>
                <w:numId w:val="3"/>
              </w:numPr>
              <w:suppressAutoHyphens/>
              <w:spacing w:after="120"/>
              <w:ind w:left="318" w:hanging="284"/>
              <w:contextualSpacing w:val="0"/>
              <w:jc w:val="both"/>
              <w:rPr>
                <w:rFonts w:cstheme="minorHAnsi"/>
              </w:rPr>
            </w:pPr>
            <w:r w:rsidRPr="00C92925">
              <w:rPr>
                <w:rFonts w:cstheme="minorHAnsi"/>
              </w:rPr>
              <w:lastRenderedPageBreak/>
              <w:t>podkladov k verejnému obstarávaniu / obstarávaniu</w:t>
            </w:r>
            <w:r>
              <w:rPr>
                <w:rFonts w:cstheme="minorHAnsi"/>
              </w:rPr>
              <w:t xml:space="preserve"> (ak relevantné),</w:t>
            </w:r>
          </w:p>
          <w:p w14:paraId="01ADF3E7" w14:textId="77777777" w:rsidR="00450D6B" w:rsidRDefault="00450D6B" w:rsidP="00450D6B">
            <w:pPr>
              <w:pStyle w:val="Odsekzoznamu"/>
              <w:numPr>
                <w:ilvl w:val="3"/>
                <w:numId w:val="3"/>
              </w:numPr>
              <w:suppressAutoHyphens/>
              <w:spacing w:after="120"/>
              <w:ind w:left="318" w:hanging="284"/>
              <w:contextualSpacing w:val="0"/>
              <w:jc w:val="both"/>
              <w:rPr>
                <w:rFonts w:cstheme="minorHAnsi"/>
              </w:rPr>
            </w:pPr>
            <w:r w:rsidRPr="003B1CCB">
              <w:rPr>
                <w:rFonts w:cstheme="minorHAnsi"/>
              </w:rPr>
              <w:t>čestné vyhlásenie prijímateľa</w:t>
            </w:r>
            <w:r>
              <w:rPr>
                <w:rFonts w:cstheme="minorHAnsi"/>
              </w:rPr>
              <w:t>, že v rámci predmetného projektu neobstarával technológie, ktoré spadajú pod priemyselné odvetvie, pre ktoré boli vydané referenčné dokumenty o BAT (BREF) (ak relevantné),</w:t>
            </w:r>
          </w:p>
          <w:p w14:paraId="0972843E" w14:textId="77777777" w:rsidR="00450D6B" w:rsidRPr="003B1CCB" w:rsidRDefault="00450D6B" w:rsidP="00450D6B">
            <w:pPr>
              <w:pStyle w:val="Odsekzoznamu"/>
              <w:numPr>
                <w:ilvl w:val="3"/>
                <w:numId w:val="3"/>
              </w:numPr>
              <w:suppressAutoHyphens/>
              <w:spacing w:after="120"/>
              <w:ind w:left="318" w:hanging="284"/>
              <w:contextualSpacing w:val="0"/>
              <w:jc w:val="both"/>
              <w:rPr>
                <w:rFonts w:cstheme="minorHAnsi"/>
              </w:rPr>
            </w:pPr>
            <w:r>
              <w:rPr>
                <w:rFonts w:cstheme="minorHAnsi"/>
              </w:rPr>
              <w:t>dokument, resp. popis ako predmetný projekt napĺňa súlad s najlepšími dostupnými technikami BAT (ak relevantné),</w:t>
            </w:r>
          </w:p>
          <w:p w14:paraId="0947EF28" w14:textId="77777777" w:rsidR="00450D6B" w:rsidRPr="001B4767"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1B4767">
              <w:rPr>
                <w:rFonts w:cstheme="minorHAnsi"/>
              </w:rPr>
              <w:t>výstupu príslušného orgánu z procesu posudzovania vplyvov navrhovanej činnosti, ktorá je predmetom realizácie projektu, podľa zákona o posudzovaní vplyvov</w:t>
            </w:r>
            <w:r w:rsidRPr="001B4767">
              <w:rPr>
                <w:vertAlign w:val="superscript"/>
              </w:rPr>
              <w:footnoteReference w:id="14"/>
            </w:r>
            <w:r w:rsidRPr="001B4767">
              <w:rPr>
                <w:rFonts w:cstheme="minorHAnsi"/>
                <w:vertAlign w:val="superscript"/>
              </w:rPr>
              <w:t xml:space="preserve"> </w:t>
            </w:r>
            <w:r w:rsidRPr="001B4767">
              <w:rPr>
                <w:rFonts w:cstheme="minorHAnsi"/>
              </w:rPr>
              <w:t>(ak relevantné),</w:t>
            </w:r>
          </w:p>
          <w:p w14:paraId="27AE9795" w14:textId="77777777" w:rsidR="00450D6B" w:rsidRPr="001B4767"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1B4767">
              <w:rPr>
                <w:rFonts w:cstheme="minorHAnsi"/>
              </w:rPr>
              <w:t>výstupu príslušného orgánu z povoľovacieho konania</w:t>
            </w:r>
            <w:r w:rsidRPr="001B4767">
              <w:rPr>
                <w:vertAlign w:val="superscript"/>
              </w:rPr>
              <w:footnoteReference w:id="15"/>
            </w:r>
            <w:r w:rsidRPr="001B4767">
              <w:rPr>
                <w:rFonts w:cstheme="minorHAnsi"/>
              </w:rPr>
              <w:t xml:space="preserve"> (ak relevantné).</w:t>
            </w:r>
          </w:p>
          <w:p w14:paraId="6891FE26" w14:textId="77777777" w:rsidR="00450D6B" w:rsidRDefault="00450D6B" w:rsidP="00450D6B">
            <w:pPr>
              <w:tabs>
                <w:tab w:val="left" w:pos="1695"/>
              </w:tabs>
              <w:spacing w:after="120"/>
              <w:jc w:val="both"/>
            </w:pPr>
          </w:p>
        </w:tc>
        <w:tc>
          <w:tcPr>
            <w:tcW w:w="3827" w:type="dxa"/>
          </w:tcPr>
          <w:p w14:paraId="0EA9E8E3" w14:textId="77777777" w:rsidR="00450D6B" w:rsidRDefault="00450D6B" w:rsidP="00450D6B">
            <w:pPr>
              <w:tabs>
                <w:tab w:val="left" w:pos="1695"/>
              </w:tabs>
              <w:spacing w:after="120"/>
              <w:jc w:val="both"/>
              <w:rPr>
                <w:rFonts w:cstheme="minorHAnsi"/>
              </w:rPr>
            </w:pPr>
            <w:r w:rsidRPr="00D97D57">
              <w:rPr>
                <w:rFonts w:cstheme="minorHAnsi"/>
              </w:rPr>
              <w:lastRenderedPageBreak/>
              <w:t xml:space="preserve">Poskytovateľ overí splnenie tejto podmienky vo fáze účinnosti </w:t>
            </w:r>
            <w:r>
              <w:rPr>
                <w:rFonts w:cstheme="minorHAnsi"/>
              </w:rPr>
              <w:t>Z</w:t>
            </w:r>
            <w:r w:rsidRPr="00D97D57">
              <w:rPr>
                <w:rFonts w:cstheme="minorHAnsi"/>
              </w:rPr>
              <w:t>mluvy o poskytnutí NFP</w:t>
            </w:r>
            <w:r>
              <w:rPr>
                <w:rFonts w:cstheme="minorHAnsi"/>
              </w:rPr>
              <w:t xml:space="preserve">, </w:t>
            </w:r>
            <w:r w:rsidRPr="001B4767">
              <w:rPr>
                <w:rFonts w:cstheme="minorHAnsi"/>
                <w:b/>
              </w:rPr>
              <w:t>pred úhradou prvej ŽoP</w:t>
            </w:r>
            <w:r>
              <w:rPr>
                <w:rFonts w:cstheme="minorHAnsi"/>
              </w:rPr>
              <w:t>,</w:t>
            </w:r>
            <w:r w:rsidRPr="003E0328">
              <w:rPr>
                <w:rFonts w:cstheme="minorHAnsi"/>
              </w:rPr>
              <w:t xml:space="preserve"> </w:t>
            </w:r>
            <w:r w:rsidRPr="00D97D57">
              <w:rPr>
                <w:rFonts w:cstheme="minorHAnsi"/>
              </w:rPr>
              <w:t xml:space="preserve"> prostredníctvom overenia:</w:t>
            </w:r>
          </w:p>
          <w:p w14:paraId="27580929" w14:textId="77777777" w:rsidR="00450D6B" w:rsidRDefault="00450D6B" w:rsidP="00450D6B">
            <w:pPr>
              <w:pStyle w:val="Odsekzoznamu"/>
              <w:numPr>
                <w:ilvl w:val="0"/>
                <w:numId w:val="29"/>
              </w:numPr>
              <w:suppressAutoHyphens/>
              <w:spacing w:after="120"/>
              <w:ind w:left="317" w:hanging="317"/>
              <w:jc w:val="both"/>
              <w:rPr>
                <w:rFonts w:cstheme="minorHAnsi"/>
              </w:rPr>
            </w:pPr>
            <w:r w:rsidRPr="00C92925">
              <w:rPr>
                <w:rFonts w:cstheme="minorHAnsi"/>
              </w:rPr>
              <w:lastRenderedPageBreak/>
              <w:t>podkladov k verejnému obstarávaniu / obstarávaniu</w:t>
            </w:r>
            <w:r>
              <w:rPr>
                <w:rFonts w:cstheme="minorHAnsi"/>
              </w:rPr>
              <w:t xml:space="preserve"> (ak relevantné)</w:t>
            </w:r>
          </w:p>
          <w:p w14:paraId="77642250" w14:textId="50CBA3F2" w:rsidR="00450D6B" w:rsidRDefault="00450D6B" w:rsidP="00450D6B">
            <w:pPr>
              <w:pStyle w:val="Odsekzoznamu"/>
              <w:numPr>
                <w:ilvl w:val="3"/>
                <w:numId w:val="3"/>
              </w:numPr>
              <w:suppressAutoHyphens/>
              <w:spacing w:after="120"/>
              <w:ind w:left="318" w:hanging="284"/>
              <w:contextualSpacing w:val="0"/>
              <w:jc w:val="both"/>
              <w:rPr>
                <w:rFonts w:cstheme="minorHAnsi"/>
              </w:rPr>
            </w:pPr>
            <w:r>
              <w:rPr>
                <w:rFonts w:cstheme="minorHAnsi"/>
              </w:rPr>
              <w:t>čestné</w:t>
            </w:r>
            <w:ins w:id="107" w:author="Autor">
              <w:r w:rsidR="00A62653">
                <w:rPr>
                  <w:rFonts w:cstheme="minorHAnsi"/>
                </w:rPr>
                <w:t>ho</w:t>
              </w:r>
            </w:ins>
            <w:r>
              <w:rPr>
                <w:rFonts w:cstheme="minorHAnsi"/>
              </w:rPr>
              <w:t xml:space="preserve"> vyhláseni</w:t>
            </w:r>
            <w:ins w:id="108" w:author="Autor">
              <w:r w:rsidR="00A62653">
                <w:rPr>
                  <w:rFonts w:cstheme="minorHAnsi"/>
                </w:rPr>
                <w:t>a</w:t>
              </w:r>
            </w:ins>
            <w:del w:id="109" w:author="Autor">
              <w:r w:rsidDel="00A62653">
                <w:rPr>
                  <w:rFonts w:cstheme="minorHAnsi"/>
                </w:rPr>
                <w:delText>e</w:delText>
              </w:r>
            </w:del>
            <w:r>
              <w:rPr>
                <w:rFonts w:cstheme="minorHAnsi"/>
              </w:rPr>
              <w:t xml:space="preserve"> prijímateľa, že v rámci predmetného projektu neobstarával technológie, ktoré spadajú pod priemyselné odvetvie, pre ktoré boli vydané referenčné dokumenty o BAT (BREF) (ak relevantné),</w:t>
            </w:r>
          </w:p>
          <w:p w14:paraId="57854EA6" w14:textId="2AA040C1" w:rsidR="00450D6B" w:rsidRPr="003B1CCB" w:rsidRDefault="00450D6B" w:rsidP="00450D6B">
            <w:pPr>
              <w:pStyle w:val="Odsekzoznamu"/>
              <w:numPr>
                <w:ilvl w:val="3"/>
                <w:numId w:val="3"/>
              </w:numPr>
              <w:suppressAutoHyphens/>
              <w:spacing w:after="120"/>
              <w:ind w:left="318" w:hanging="284"/>
              <w:contextualSpacing w:val="0"/>
              <w:jc w:val="both"/>
              <w:rPr>
                <w:rFonts w:cstheme="minorHAnsi"/>
              </w:rPr>
            </w:pPr>
            <w:r>
              <w:rPr>
                <w:rFonts w:cstheme="minorHAnsi"/>
              </w:rPr>
              <w:t>dokument</w:t>
            </w:r>
            <w:ins w:id="110" w:author="Autor">
              <w:r w:rsidR="00A62653">
                <w:rPr>
                  <w:rFonts w:cstheme="minorHAnsi"/>
                </w:rPr>
                <w:t>u</w:t>
              </w:r>
            </w:ins>
            <w:r>
              <w:rPr>
                <w:rFonts w:cstheme="minorHAnsi"/>
              </w:rPr>
              <w:t>, resp. popis</w:t>
            </w:r>
            <w:ins w:id="111" w:author="Autor">
              <w:r w:rsidR="00A62653">
                <w:rPr>
                  <w:rFonts w:cstheme="minorHAnsi"/>
                </w:rPr>
                <w:t>u</w:t>
              </w:r>
            </w:ins>
            <w:r>
              <w:rPr>
                <w:rFonts w:cstheme="minorHAnsi"/>
              </w:rPr>
              <w:t xml:space="preserve"> ako predmetný projekt napĺňa súlad s najlepšími dostupnými technikami BAT (ak relevantné),</w:t>
            </w:r>
          </w:p>
          <w:p w14:paraId="30270C40" w14:textId="77777777" w:rsidR="00450D6B" w:rsidRPr="00D97D57" w:rsidRDefault="00450D6B" w:rsidP="00450D6B">
            <w:pPr>
              <w:pStyle w:val="Odsekzoznamu"/>
              <w:numPr>
                <w:ilvl w:val="0"/>
                <w:numId w:val="3"/>
              </w:numPr>
              <w:tabs>
                <w:tab w:val="left" w:pos="1695"/>
              </w:tabs>
              <w:spacing w:after="120"/>
              <w:ind w:left="318" w:hanging="284"/>
              <w:contextualSpacing w:val="0"/>
              <w:jc w:val="both"/>
              <w:rPr>
                <w:rFonts w:cstheme="minorHAnsi"/>
                <w:i/>
              </w:rPr>
            </w:pPr>
            <w:r w:rsidRPr="00D97D57">
              <w:rPr>
                <w:rFonts w:cstheme="minorHAnsi"/>
              </w:rPr>
              <w:t>výstupu príslušného orgánu z procesu posudzovania vplyvov navrhovanej činnosti, ktorá je predmetom realizácie projektu, podľa zákona o posudzovaní vplyvov</w:t>
            </w:r>
            <w:r>
              <w:rPr>
                <w:rFonts w:cstheme="minorHAnsi"/>
              </w:rPr>
              <w:t xml:space="preserve"> (ak relevantné).</w:t>
            </w:r>
          </w:p>
          <w:p w14:paraId="650DB3D6" w14:textId="77777777" w:rsidR="00450D6B"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D97D57">
              <w:rPr>
                <w:rFonts w:cstheme="minorHAnsi"/>
              </w:rPr>
              <w:t xml:space="preserve"> výstupu príslušného orgánu z povoľovacieho konania (ak relevantné).</w:t>
            </w:r>
          </w:p>
          <w:p w14:paraId="43CFE43A" w14:textId="59B9089C" w:rsidR="00450D6B" w:rsidRPr="00CB6D4A" w:rsidRDefault="00450D6B" w:rsidP="00450D6B">
            <w:pPr>
              <w:spacing w:after="120"/>
              <w:jc w:val="both"/>
              <w:rPr>
                <w:rFonts w:cstheme="minorHAnsi"/>
              </w:rPr>
            </w:pPr>
            <w:r w:rsidRPr="00974190">
              <w:rPr>
                <w:rFonts w:cstheme="minorHAnsi"/>
              </w:rPr>
              <w:t xml:space="preserve">V prípade preukázania tejto podmienky prostredníctvom výstupu príslušného orgánu z procesu posudzovania vplyvov navrhovanej činnosti  sa predmetná podmienka overí v spolupráci s </w:t>
            </w:r>
            <w:r w:rsidRPr="00974190">
              <w:rPr>
                <w:rFonts w:cstheme="minorHAnsi"/>
              </w:rPr>
              <w:lastRenderedPageBreak/>
              <w:t>príslušným útvarom MŽP SR pri overení súladu  s požiadavkami v oblasti posudzovania vplyvov navrhovanej činnosti</w:t>
            </w:r>
            <w:r>
              <w:rPr>
                <w:rFonts w:cstheme="minorHAnsi"/>
              </w:rPr>
              <w:t>,</w:t>
            </w:r>
            <w:r w:rsidRPr="00974190">
              <w:rPr>
                <w:rFonts w:cstheme="minorHAnsi"/>
              </w:rPr>
              <w:t xml:space="preserve"> resp. jej zmeny podľa zákona o posudzovaní vplyvov</w:t>
            </w:r>
            <w:r>
              <w:rPr>
                <w:rFonts w:ascii="Arial Narrow" w:hAnsi="Arial Narrow"/>
              </w:rPr>
              <w:t xml:space="preserve"> .</w:t>
            </w:r>
          </w:p>
        </w:tc>
      </w:tr>
      <w:tr w:rsidR="00450D6B" w:rsidRPr="00B53816" w14:paraId="79C55116" w14:textId="77777777" w:rsidTr="00DA6189">
        <w:trPr>
          <w:jc w:val="center"/>
        </w:trPr>
        <w:tc>
          <w:tcPr>
            <w:tcW w:w="2547" w:type="dxa"/>
            <w:gridSpan w:val="2"/>
          </w:tcPr>
          <w:p w14:paraId="4FE8C3A4" w14:textId="77777777" w:rsidR="00C05E7A" w:rsidRDefault="00C05E7A" w:rsidP="00C05E7A">
            <w:pPr>
              <w:ind w:right="-103" w:hanging="109"/>
              <w:rPr>
                <w:sz w:val="20"/>
                <w:szCs w:val="20"/>
              </w:rPr>
            </w:pPr>
            <w:r w:rsidRPr="00281EDB">
              <w:rPr>
                <w:sz w:val="20"/>
                <w:szCs w:val="20"/>
              </w:rPr>
              <w:lastRenderedPageBreak/>
              <w:t>PSK-MH-00</w:t>
            </w:r>
            <w:r>
              <w:rPr>
                <w:sz w:val="20"/>
                <w:szCs w:val="20"/>
              </w:rPr>
              <w:t>9</w:t>
            </w:r>
            <w:r w:rsidRPr="00281EDB">
              <w:rPr>
                <w:sz w:val="20"/>
                <w:szCs w:val="20"/>
              </w:rPr>
              <w:t>-2024-DV-</w:t>
            </w:r>
            <w:r>
              <w:rPr>
                <w:sz w:val="20"/>
                <w:szCs w:val="20"/>
              </w:rPr>
              <w:t>FST</w:t>
            </w:r>
          </w:p>
          <w:p w14:paraId="2FA64372" w14:textId="77777777" w:rsidR="00C05E7A" w:rsidRDefault="00C05E7A" w:rsidP="00C05E7A">
            <w:pPr>
              <w:ind w:right="-103" w:hanging="109"/>
              <w:rPr>
                <w:sz w:val="20"/>
                <w:szCs w:val="20"/>
              </w:rPr>
            </w:pPr>
            <w:r w:rsidRPr="00281EDB">
              <w:rPr>
                <w:sz w:val="20"/>
                <w:szCs w:val="20"/>
              </w:rPr>
              <w:t>PSK-MH-010-2024-DV-EFRR</w:t>
            </w:r>
          </w:p>
          <w:p w14:paraId="1876303A" w14:textId="77777777" w:rsidR="00C05E7A" w:rsidRPr="00281EDB" w:rsidRDefault="00C05E7A" w:rsidP="00C05E7A">
            <w:pPr>
              <w:ind w:right="-103" w:hanging="109"/>
              <w:rPr>
                <w:sz w:val="20"/>
                <w:szCs w:val="20"/>
              </w:rPr>
            </w:pPr>
            <w:r w:rsidRPr="00281EDB">
              <w:rPr>
                <w:sz w:val="20"/>
                <w:szCs w:val="20"/>
              </w:rPr>
              <w:t>PSK-MH-01</w:t>
            </w:r>
            <w:r>
              <w:rPr>
                <w:sz w:val="20"/>
                <w:szCs w:val="20"/>
              </w:rPr>
              <w:t>1</w:t>
            </w:r>
            <w:r w:rsidRPr="00281EDB">
              <w:rPr>
                <w:sz w:val="20"/>
                <w:szCs w:val="20"/>
              </w:rPr>
              <w:t>-2024-DV-EFRR</w:t>
            </w:r>
          </w:p>
          <w:p w14:paraId="0924E350" w14:textId="77777777" w:rsidR="00C05E7A" w:rsidRPr="00281EDB" w:rsidRDefault="00C05E7A" w:rsidP="00C05E7A">
            <w:pPr>
              <w:ind w:right="-103" w:hanging="109"/>
              <w:rPr>
                <w:sz w:val="20"/>
                <w:szCs w:val="20"/>
              </w:rPr>
            </w:pPr>
          </w:p>
          <w:p w14:paraId="299D4795" w14:textId="77777777" w:rsidR="00450D6B" w:rsidRPr="00594861" w:rsidRDefault="00450D6B" w:rsidP="00450D6B">
            <w:pPr>
              <w:ind w:left="-109" w:right="-253"/>
              <w:rPr>
                <w:sz w:val="20"/>
                <w:szCs w:val="20"/>
              </w:rPr>
            </w:pPr>
          </w:p>
        </w:tc>
        <w:tc>
          <w:tcPr>
            <w:tcW w:w="4394" w:type="dxa"/>
          </w:tcPr>
          <w:p w14:paraId="53A7EDEF" w14:textId="77777777" w:rsidR="00450D6B" w:rsidRDefault="00450D6B" w:rsidP="00EF0714">
            <w:pPr>
              <w:spacing w:after="120"/>
              <w:jc w:val="both"/>
              <w:rPr>
                <w:ins w:id="112" w:author="Autor"/>
                <w:rFonts w:cstheme="minorHAnsi"/>
              </w:rPr>
            </w:pPr>
            <w:r w:rsidRPr="00910F5A">
              <w:rPr>
                <w:rFonts w:cstheme="minorHAnsi"/>
                <w:b/>
              </w:rPr>
              <w:t>V prípade, ak bude predmetom aktivít priamo výskumno-inovačná činnosť, ktorá je zaraditeľná podľa prílohy č. 8 k zákonu</w:t>
            </w:r>
            <w:r w:rsidRPr="00910F5A">
              <w:rPr>
                <w:rFonts w:cstheme="minorHAnsi"/>
              </w:rPr>
              <w:t xml:space="preserve"> </w:t>
            </w:r>
            <w:r w:rsidRPr="007274CF">
              <w:rPr>
                <w:rFonts w:cstheme="minorHAnsi"/>
                <w:b/>
              </w:rPr>
              <w:t>o posudzovaní vplyvov</w:t>
            </w:r>
            <w:r w:rsidRPr="00910F5A">
              <w:rPr>
                <w:rFonts w:cstheme="minorHAnsi"/>
              </w:rPr>
              <w:t xml:space="preserve"> </w:t>
            </w:r>
            <w:r w:rsidRPr="001B4767">
              <w:rPr>
                <w:rFonts w:cstheme="minorHAnsi"/>
                <w:b/>
              </w:rPr>
              <w:t>do časti A,</w:t>
            </w:r>
            <w:r w:rsidRPr="00910F5A">
              <w:rPr>
                <w:rFonts w:cstheme="minorHAnsi"/>
              </w:rPr>
              <w:t xml:space="preserve"> a ktorá je zároveň realizovaná výhradne alebo najmä na účel rozvoja a testovania nových metód alebo výrobkov, </w:t>
            </w:r>
            <w:del w:id="113" w:author="Autor">
              <w:r w:rsidRPr="00910F5A" w:rsidDel="00EF0714">
                <w:rPr>
                  <w:rFonts w:cstheme="minorHAnsi"/>
                </w:rPr>
                <w:delText xml:space="preserve">prípadne metód alebo výrobkov, </w:delText>
              </w:r>
            </w:del>
            <w:r w:rsidRPr="00910F5A">
              <w:rPr>
                <w:rFonts w:cstheme="minorHAnsi"/>
              </w:rPr>
              <w:t xml:space="preserve">ktoré </w:t>
            </w:r>
            <w:ins w:id="114" w:author="Autor">
              <w:r w:rsidR="00EF0714">
                <w:rPr>
                  <w:rFonts w:cstheme="minorHAnsi"/>
                </w:rPr>
                <w:t xml:space="preserve">nie </w:t>
              </w:r>
            </w:ins>
            <w:r w:rsidRPr="00910F5A">
              <w:rPr>
                <w:rFonts w:cstheme="minorHAnsi"/>
              </w:rPr>
              <w:t>s</w:t>
            </w:r>
            <w:ins w:id="115" w:author="Autor">
              <w:r w:rsidR="00EF0714">
                <w:rPr>
                  <w:rFonts w:cstheme="minorHAnsi"/>
                </w:rPr>
                <w:t>ú</w:t>
              </w:r>
            </w:ins>
            <w:del w:id="116" w:author="Autor">
              <w:r w:rsidRPr="00910F5A" w:rsidDel="00EF0714">
                <w:rPr>
                  <w:rFonts w:cstheme="minorHAnsi"/>
                </w:rPr>
                <w:delText>a</w:delText>
              </w:r>
            </w:del>
            <w:r w:rsidRPr="00910F5A">
              <w:rPr>
                <w:rFonts w:cstheme="minorHAnsi"/>
              </w:rPr>
              <w:t xml:space="preserve"> </w:t>
            </w:r>
            <w:del w:id="117" w:author="Autor">
              <w:r w:rsidRPr="00910F5A" w:rsidDel="00EF0714">
                <w:rPr>
                  <w:rFonts w:cstheme="minorHAnsi"/>
                </w:rPr>
                <w:delText>ne</w:delText>
              </w:r>
            </w:del>
            <w:r w:rsidRPr="00910F5A">
              <w:rPr>
                <w:rFonts w:cstheme="minorHAnsi"/>
              </w:rPr>
              <w:t>používa</w:t>
            </w:r>
            <w:ins w:id="118" w:author="Autor">
              <w:r w:rsidR="00EF0714">
                <w:rPr>
                  <w:rFonts w:cstheme="minorHAnsi"/>
                </w:rPr>
                <w:t>né</w:t>
              </w:r>
            </w:ins>
            <w:del w:id="119" w:author="Autor">
              <w:r w:rsidRPr="00910F5A" w:rsidDel="00EF0714">
                <w:rPr>
                  <w:rFonts w:cstheme="minorHAnsi"/>
                </w:rPr>
                <w:delText>li</w:delText>
              </w:r>
            </w:del>
            <w:r w:rsidRPr="00910F5A">
              <w:rPr>
                <w:rFonts w:cstheme="minorHAnsi"/>
              </w:rPr>
              <w:t xml:space="preserve"> viac ako dva roky, je takáto výskumno-inovačná </w:t>
            </w:r>
            <w:r w:rsidRPr="00910F5A">
              <w:rPr>
                <w:rFonts w:cstheme="minorHAnsi"/>
                <w:b/>
              </w:rPr>
              <w:t>činnosť predmetom zisťovacieho konania</w:t>
            </w:r>
            <w:r w:rsidRPr="00910F5A">
              <w:rPr>
                <w:rFonts w:cstheme="minorHAnsi"/>
              </w:rPr>
              <w:t xml:space="preserve"> podľa § 18 ods. 2 písm. a) zákona o posudzo</w:t>
            </w:r>
            <w:r>
              <w:rPr>
                <w:rFonts w:cstheme="minorHAnsi"/>
              </w:rPr>
              <w:t>vaní vplyvov</w:t>
            </w:r>
            <w:r w:rsidRPr="00910F5A">
              <w:rPr>
                <w:rFonts w:cstheme="minorHAnsi"/>
              </w:rPr>
              <w:t xml:space="preserve">, </w:t>
            </w:r>
            <w:r w:rsidRPr="00910F5A">
              <w:rPr>
                <w:rFonts w:cstheme="minorHAnsi"/>
                <w:b/>
              </w:rPr>
              <w:t>prípadne predmetom povinného hodnotenia</w:t>
            </w:r>
            <w:r w:rsidRPr="00910F5A">
              <w:rPr>
                <w:rFonts w:cstheme="minorHAnsi"/>
              </w:rPr>
              <w:t xml:space="preserve"> podľa</w:t>
            </w:r>
            <w:r>
              <w:rPr>
                <w:rFonts w:cstheme="minorHAnsi"/>
              </w:rPr>
              <w:t xml:space="preserve"> § 18 ods. 1 písm. b) zákona </w:t>
            </w:r>
            <w:r w:rsidRPr="00910F5A">
              <w:rPr>
                <w:rFonts w:cstheme="minorHAnsi"/>
              </w:rPr>
              <w:t>o posudzovaní vplyvov.</w:t>
            </w:r>
          </w:p>
          <w:p w14:paraId="6C5FC53C" w14:textId="77777777" w:rsidR="00624187" w:rsidRPr="005D51D3" w:rsidRDefault="00624187" w:rsidP="00624187">
            <w:pPr>
              <w:tabs>
                <w:tab w:val="left" w:pos="1732"/>
              </w:tabs>
              <w:autoSpaceDE w:val="0"/>
              <w:autoSpaceDN w:val="0"/>
              <w:adjustRightInd w:val="0"/>
              <w:spacing w:before="60" w:after="60"/>
              <w:jc w:val="both"/>
              <w:rPr>
                <w:ins w:id="120" w:author="Autor"/>
                <w:rFonts w:cstheme="minorHAnsi"/>
              </w:rPr>
            </w:pPr>
            <w:ins w:id="121" w:author="Autor">
              <w:r w:rsidRPr="005D51D3">
                <w:rPr>
                  <w:rFonts w:cstheme="minorHAnsi"/>
                </w:rPr>
                <w:t>Poznámka: V zmysle § 18 ods. 8 písm. b) zákona o posudzovaní vplyvov predmetom zisťovacieho konania nie je činnosť, ktorá predstavuje inštaláciu najlepšej dostupnej techniky podľa osobitného predpisu</w:t>
              </w:r>
              <w:r w:rsidRPr="005D51D3">
                <w:rPr>
                  <w:rFonts w:cstheme="minorHAnsi"/>
                  <w:vertAlign w:val="superscript"/>
                </w:rPr>
                <w:footnoteReference w:id="16"/>
              </w:r>
              <w:r w:rsidRPr="005D51D3">
                <w:rPr>
                  <w:rFonts w:cstheme="minorHAnsi"/>
                </w:rPr>
                <w:t>.</w:t>
              </w:r>
            </w:ins>
          </w:p>
          <w:p w14:paraId="11CFE484" w14:textId="59274C53" w:rsidR="00624187" w:rsidRDefault="00624187" w:rsidP="00EF0714">
            <w:pPr>
              <w:spacing w:after="120"/>
              <w:jc w:val="both"/>
            </w:pPr>
          </w:p>
        </w:tc>
        <w:tc>
          <w:tcPr>
            <w:tcW w:w="4678" w:type="dxa"/>
          </w:tcPr>
          <w:p w14:paraId="4B6C84C2" w14:textId="77777777" w:rsidR="00450D6B" w:rsidRPr="00CB6D4A" w:rsidRDefault="00450D6B" w:rsidP="00450D6B">
            <w:pPr>
              <w:tabs>
                <w:tab w:val="left" w:pos="1695"/>
              </w:tabs>
              <w:spacing w:after="120"/>
              <w:jc w:val="both"/>
              <w:rPr>
                <w:rFonts w:cstheme="minorHAnsi"/>
              </w:rPr>
            </w:pPr>
            <w:r w:rsidRPr="00CB6D4A">
              <w:rPr>
                <w:rFonts w:cstheme="minorHAnsi"/>
              </w:rPr>
              <w:t>Prijímateľ</w:t>
            </w:r>
            <w:r>
              <w:rPr>
                <w:rFonts w:cstheme="minorHAnsi"/>
              </w:rPr>
              <w:t>/partner</w:t>
            </w:r>
            <w:r w:rsidRPr="00CB6D4A">
              <w:rPr>
                <w:rFonts w:cstheme="minorHAnsi"/>
              </w:rPr>
              <w:t xml:space="preserve"> preukazuje splnenie tejto podmienky </w:t>
            </w:r>
            <w:r>
              <w:rPr>
                <w:rFonts w:cstheme="minorHAnsi"/>
              </w:rPr>
              <w:t>vo fáze účinnosti Z</w:t>
            </w:r>
            <w:r w:rsidRPr="005C4356">
              <w:rPr>
                <w:rFonts w:cstheme="minorHAnsi"/>
              </w:rPr>
              <w:t>mluvy o poskytnutí NFP</w:t>
            </w:r>
            <w:r>
              <w:rPr>
                <w:rFonts w:cstheme="minorHAnsi"/>
              </w:rPr>
              <w:t xml:space="preserve"> </w:t>
            </w:r>
            <w:r w:rsidRPr="00134300">
              <w:rPr>
                <w:rFonts w:cstheme="minorHAnsi"/>
                <w:b/>
              </w:rPr>
              <w:t>najneskôr spolu s prvou ŽoP</w:t>
            </w:r>
            <w:r>
              <w:rPr>
                <w:rFonts w:cstheme="minorHAnsi"/>
              </w:rPr>
              <w:t xml:space="preserve">, </w:t>
            </w:r>
            <w:r w:rsidRPr="00CB6D4A">
              <w:rPr>
                <w:rFonts w:cstheme="minorHAnsi"/>
              </w:rPr>
              <w:t xml:space="preserve">prostredníctvom predloženia výstupu príslušného orgánu z procesu posudzovania vplyvov navrhovanej činnosti, ak sa posúdenie navrhovanej činnosti (t. j. projektu) vyžaduje podľa zákona o posudzovaní vplyvov, t. j.: </w:t>
            </w:r>
          </w:p>
          <w:p w14:paraId="1D2DF513" w14:textId="35ACA302" w:rsidR="00450D6B" w:rsidRPr="00CB6D4A" w:rsidRDefault="005C67C0" w:rsidP="00450D6B">
            <w:pPr>
              <w:pStyle w:val="Odsekzoznamu"/>
              <w:numPr>
                <w:ilvl w:val="0"/>
                <w:numId w:val="3"/>
              </w:numPr>
              <w:tabs>
                <w:tab w:val="left" w:pos="1695"/>
              </w:tabs>
              <w:spacing w:after="120"/>
              <w:ind w:left="318" w:hanging="284"/>
              <w:contextualSpacing w:val="0"/>
              <w:jc w:val="both"/>
              <w:rPr>
                <w:rFonts w:cstheme="minorHAnsi"/>
              </w:rPr>
            </w:pPr>
            <w:ins w:id="129" w:author="Autor">
              <w:r>
                <w:rPr>
                  <w:rFonts w:cstheme="minorHAnsi"/>
                  <w:b/>
                </w:rPr>
                <w:t xml:space="preserve">účinné záväzné stanovisko zo zisťovacieho konania, resp. </w:t>
              </w:r>
            </w:ins>
            <w:r w:rsidR="00450D6B" w:rsidRPr="00CB6D4A">
              <w:rPr>
                <w:rFonts w:cstheme="minorHAnsi"/>
                <w:b/>
              </w:rPr>
              <w:t>právoplatné rozhodnutie vydané v zisťovacom konaní</w:t>
            </w:r>
            <w:r w:rsidR="004B0110">
              <w:rPr>
                <w:rFonts w:cstheme="minorHAnsi"/>
              </w:rPr>
              <w:t xml:space="preserve"> podľa</w:t>
            </w:r>
            <w:ins w:id="130" w:author="Autor">
              <w:r w:rsidRPr="002A308E">
                <w:rPr>
                  <w:rFonts w:cs="Calibri"/>
                  <w:color w:val="1F4E79"/>
                </w:rPr>
                <w:t xml:space="preserve"> právnej úpravy účinnej do 31.</w:t>
              </w:r>
              <w:r>
                <w:rPr>
                  <w:rFonts w:cs="Calibri"/>
                  <w:color w:val="1F4E79"/>
                </w:rPr>
                <w:t> </w:t>
              </w:r>
              <w:r w:rsidRPr="002A308E">
                <w:rPr>
                  <w:rFonts w:cs="Calibri"/>
                  <w:color w:val="1F4E79"/>
                </w:rPr>
                <w:t>12.</w:t>
              </w:r>
              <w:r>
                <w:rPr>
                  <w:rFonts w:cs="Calibri"/>
                  <w:color w:val="1F4E79"/>
                </w:rPr>
                <w:t> </w:t>
              </w:r>
              <w:r w:rsidRPr="002A308E">
                <w:rPr>
                  <w:rFonts w:cs="Calibri"/>
                  <w:color w:val="1F4E79"/>
                </w:rPr>
                <w:t>2024 (s prihliadnutím aj na prechodné ustanovenia upravené v </w:t>
              </w:r>
              <w:r>
                <w:rPr>
                  <w:rFonts w:cs="Calibri"/>
                  <w:color w:val="1F4E79"/>
                </w:rPr>
                <w:t xml:space="preserve">§ </w:t>
              </w:r>
              <w:r w:rsidRPr="002A308E">
                <w:rPr>
                  <w:rFonts w:cs="Calibri"/>
                  <w:color w:val="1F4E79"/>
                </w:rPr>
                <w:t xml:space="preserve">65ia </w:t>
              </w:r>
            </w:ins>
            <w:r w:rsidRPr="005C67C0">
              <w:rPr>
                <w:rFonts w:cs="Calibri"/>
              </w:rPr>
              <w:t>zákona o posudzovaní vplyvov</w:t>
            </w:r>
            <w:ins w:id="131" w:author="Autor">
              <w:r w:rsidRPr="005C67C0">
                <w:rPr>
                  <w:rFonts w:cs="Calibri"/>
                </w:rPr>
                <w:t>)</w:t>
              </w:r>
              <w:r w:rsidRPr="005C67C0">
                <w:rPr>
                  <w:rStyle w:val="Odkaznapoznmkupodiarou"/>
                </w:rPr>
                <w:footnoteReference w:id="17"/>
              </w:r>
            </w:ins>
            <w:r w:rsidR="00450D6B" w:rsidRPr="005C67C0">
              <w:rPr>
                <w:rFonts w:cstheme="minorHAnsi"/>
              </w:rPr>
              <w:t xml:space="preserve"> s výrokom, že navrhovaná činnosť alebo zmena navrho</w:t>
            </w:r>
            <w:r w:rsidR="00450D6B">
              <w:rPr>
                <w:rFonts w:cstheme="minorHAnsi"/>
              </w:rPr>
              <w:t>vanej činnosti</w:t>
            </w:r>
            <w:r w:rsidR="00450D6B" w:rsidRPr="00CB6D4A">
              <w:rPr>
                <w:rFonts w:cstheme="minorHAnsi"/>
              </w:rPr>
              <w:t xml:space="preserve"> sa nebude</w:t>
            </w:r>
            <w:r w:rsidR="00450D6B">
              <w:rPr>
                <w:rFonts w:cstheme="minorHAnsi"/>
              </w:rPr>
              <w:t xml:space="preserve"> ďalej </w:t>
            </w:r>
            <w:r w:rsidR="00450D6B" w:rsidRPr="00CB6D4A">
              <w:rPr>
                <w:rFonts w:cstheme="minorHAnsi"/>
              </w:rPr>
              <w:t xml:space="preserve"> posudzovať, alebo </w:t>
            </w:r>
          </w:p>
          <w:p w14:paraId="649F3776" w14:textId="329BC19F" w:rsidR="00E0736E" w:rsidRDefault="00450D6B" w:rsidP="00420F20">
            <w:pPr>
              <w:pStyle w:val="Odsekzoznamu"/>
              <w:numPr>
                <w:ilvl w:val="0"/>
                <w:numId w:val="3"/>
              </w:numPr>
              <w:tabs>
                <w:tab w:val="left" w:pos="1695"/>
              </w:tabs>
              <w:spacing w:after="120"/>
              <w:ind w:left="318" w:hanging="284"/>
              <w:contextualSpacing w:val="0"/>
              <w:jc w:val="both"/>
              <w:rPr>
                <w:ins w:id="139" w:author="Auto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w:t>
            </w:r>
            <w:r w:rsidRPr="00CB6D4A">
              <w:rPr>
                <w:rFonts w:cstheme="minorHAnsi"/>
              </w:rPr>
              <w:lastRenderedPageBreak/>
              <w:t>vplyvov podľa zákona o posudzovaní vplyvov</w:t>
            </w:r>
            <w:ins w:id="140" w:author="Autor">
              <w:r w:rsidR="00B026EE">
                <w:rPr>
                  <w:rFonts w:cstheme="minorHAnsi"/>
                </w:rPr>
                <w:t>, alebo</w:t>
              </w:r>
            </w:ins>
            <w:del w:id="141" w:author="Autor">
              <w:r w:rsidRPr="00CB6D4A" w:rsidDel="00B026EE">
                <w:rPr>
                  <w:rFonts w:cstheme="minorHAnsi"/>
                </w:rPr>
                <w:delText>.</w:delText>
              </w:r>
            </w:del>
          </w:p>
          <w:p w14:paraId="77C8ED38" w14:textId="13E3C0B4" w:rsidR="00F011D3" w:rsidRPr="00F011D3" w:rsidRDefault="005D77B5" w:rsidP="00F011D3">
            <w:pPr>
              <w:pStyle w:val="Odsekzoznamu"/>
              <w:numPr>
                <w:ilvl w:val="0"/>
                <w:numId w:val="3"/>
              </w:numPr>
              <w:spacing w:after="120"/>
              <w:ind w:left="318" w:hanging="284"/>
              <w:contextualSpacing w:val="0"/>
              <w:jc w:val="both"/>
              <w:rPr>
                <w:rFonts w:cstheme="minorHAnsi"/>
              </w:rPr>
            </w:pPr>
            <w:ins w:id="142" w:author="Autor">
              <w:r>
                <w:rPr>
                  <w:rFonts w:cstheme="minorHAnsi"/>
                </w:rPr>
                <w:t xml:space="preserve">právoplatné </w:t>
              </w:r>
              <w:r w:rsidR="00F011D3" w:rsidRPr="00F011D3">
                <w:rPr>
                  <w:rFonts w:cstheme="minorHAnsi"/>
                </w:rPr>
                <w:t>rozhodnutie o</w:t>
              </w:r>
              <w:del w:id="143" w:author="Autor">
                <w:r w:rsidR="00F011D3" w:rsidRPr="00F011D3" w:rsidDel="00B579F1">
                  <w:rPr>
                    <w:rFonts w:cstheme="minorHAnsi"/>
                  </w:rPr>
                  <w:delText xml:space="preserve"> </w:delText>
                </w:r>
              </w:del>
              <w:r w:rsidR="00B579F1">
                <w:rPr>
                  <w:rFonts w:cstheme="minorHAnsi"/>
                </w:rPr>
                <w:t> </w:t>
              </w:r>
              <w:r w:rsidR="00F011D3" w:rsidRPr="00F011D3">
                <w:rPr>
                  <w:rFonts w:cstheme="minorHAnsi"/>
                </w:rPr>
                <w:t>podnete podľa § 19 zákona o posudzovaní vplyvov</w:t>
              </w:r>
              <w:r w:rsidR="00B026EE">
                <w:rPr>
                  <w:rFonts w:cstheme="minorHAnsi"/>
                </w:rPr>
                <w:t>.</w:t>
              </w:r>
            </w:ins>
          </w:p>
          <w:p w14:paraId="4B1F8595" w14:textId="77777777" w:rsidR="00E0736E" w:rsidRPr="00DA6189" w:rsidRDefault="00E0736E" w:rsidP="00E0736E">
            <w:pPr>
              <w:spacing w:after="60"/>
              <w:jc w:val="both"/>
              <w:rPr>
                <w:ins w:id="144" w:author="Autor"/>
                <w:rFonts w:cs="Calibri"/>
                <w:i/>
              </w:rPr>
            </w:pPr>
            <w:ins w:id="145" w:author="Autor">
              <w:r w:rsidRPr="00DA6189">
                <w:rPr>
                  <w:rFonts w:cs="Calibri"/>
                  <w:u w:val="single"/>
                </w:rPr>
                <w:t>Poznámka:</w:t>
              </w:r>
              <w:r w:rsidRPr="00DA6189">
                <w:rPr>
                  <w:rFonts w:cs="Calibri"/>
                  <w:i/>
                </w:rPr>
                <w:t xml:space="preserve"> Podľa § 29 ods. 19 zákona č. 24/2006</w:t>
              </w:r>
              <w:moveToRangeStart w:id="146" w:author="Autor" w:name="move185597870"/>
              <w:r w:rsidRPr="00DA6189">
                <w:rPr>
                  <w:i/>
                </w:rPr>
                <w:t xml:space="preserve"> Z. z. </w:t>
              </w:r>
              <w:moveToRangeEnd w:id="146"/>
              <w:r w:rsidRPr="00DA6189">
                <w:rPr>
                  <w:rFonts w:cs="Calibri"/>
                  <w:i/>
                </w:rPr>
                <w:t>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ins>
          </w:p>
          <w:p w14:paraId="0198F943" w14:textId="16AD09A8" w:rsidR="00E0736E" w:rsidRPr="004B0110" w:rsidRDefault="00E0736E" w:rsidP="00DA6189">
            <w:pPr>
              <w:spacing w:after="120"/>
              <w:jc w:val="both"/>
              <w:rPr>
                <w:rFonts w:cs="Calibri"/>
                <w:i/>
              </w:rPr>
            </w:pPr>
            <w:ins w:id="147" w:author="Autor">
              <w:r w:rsidRPr="00DA6189">
                <w:rPr>
                  <w:rFonts w:cs="Calibri"/>
                  <w:i/>
                </w:rPr>
                <w:t xml:space="preserve">Podľa § 37 ods. 8 zákona č. </w:t>
              </w:r>
              <w:moveToRangeStart w:id="148" w:author="Autor" w:name="move185597871"/>
              <w:r w:rsidRPr="00DA6189">
                <w:rPr>
                  <w:i/>
                </w:rPr>
                <w:t xml:space="preserve">24/2006 Z. z. </w:t>
              </w:r>
              <w:moveToRangeEnd w:id="148"/>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ins>
          </w:p>
          <w:p w14:paraId="6F7E5712" w14:textId="66486008" w:rsidR="00E0736E" w:rsidRPr="00E0736E" w:rsidRDefault="00450D6B" w:rsidP="00450D6B">
            <w:pPr>
              <w:tabs>
                <w:tab w:val="left" w:pos="1695"/>
              </w:tabs>
              <w:spacing w:after="120"/>
              <w:jc w:val="both"/>
              <w:rPr>
                <w:rFonts w:cstheme="minorHAnsi"/>
                <w:i/>
                <w:color w:val="FF0000"/>
              </w:rPr>
            </w:pPr>
            <w:r w:rsidRPr="005B43A4">
              <w:rPr>
                <w:rFonts w:cstheme="minorHAnsi"/>
                <w:b/>
                <w:color w:val="FF0000"/>
              </w:rPr>
              <w:t xml:space="preserve">Upozornenie: </w:t>
            </w:r>
            <w:r w:rsidRPr="005B43A4">
              <w:rPr>
                <w:rFonts w:cstheme="minorHAnsi"/>
                <w:i/>
                <w:color w:val="FF0000"/>
              </w:rPr>
              <w:t xml:space="preserve">Stanovisko/ vyjadrenie </w:t>
            </w:r>
            <w:r>
              <w:rPr>
                <w:rFonts w:cstheme="minorHAnsi"/>
                <w:i/>
                <w:color w:val="FF0000"/>
              </w:rPr>
              <w:t>príslušného orgánu O</w:t>
            </w:r>
            <w:r w:rsidRPr="005B43A4">
              <w:rPr>
                <w:rFonts w:cstheme="minorHAnsi"/>
                <w:i/>
                <w:color w:val="FF0000"/>
              </w:rPr>
              <w:t xml:space="preserve">kresného úradu </w:t>
            </w:r>
            <w:r>
              <w:rPr>
                <w:rFonts w:cstheme="minorHAnsi"/>
                <w:i/>
                <w:color w:val="FF0000"/>
              </w:rPr>
              <w:t>O</w:t>
            </w:r>
            <w:r w:rsidRPr="005B43A4">
              <w:rPr>
                <w:rFonts w:cstheme="minorHAnsi"/>
                <w:i/>
                <w:color w:val="FF0000"/>
              </w:rPr>
              <w:t>dboru starostlivosti o životné prostredie o tom, že predmetná</w:t>
            </w:r>
            <w:r>
              <w:rPr>
                <w:rFonts w:cstheme="minorHAnsi"/>
                <w:i/>
                <w:color w:val="FF0000"/>
              </w:rPr>
              <w:t xml:space="preserve"> navrhovaná</w:t>
            </w:r>
            <w:r w:rsidRPr="005B43A4">
              <w:rPr>
                <w:rFonts w:cstheme="minorHAnsi"/>
                <w:i/>
                <w:color w:val="FF0000"/>
              </w:rPr>
              <w:t xml:space="preserve"> činnosť</w:t>
            </w:r>
            <w:r>
              <w:rPr>
                <w:rFonts w:cstheme="minorHAnsi"/>
                <w:i/>
                <w:color w:val="FF0000"/>
              </w:rPr>
              <w:t xml:space="preserve"> resp. jej zmena </w:t>
            </w:r>
            <w:r w:rsidRPr="005B43A4">
              <w:rPr>
                <w:rFonts w:cstheme="minorHAnsi"/>
                <w:i/>
                <w:color w:val="FF0000"/>
              </w:rPr>
              <w:t xml:space="preserve"> nepodlieha posudzovaniu vplyvov</w:t>
            </w:r>
            <w:r>
              <w:rPr>
                <w:rFonts w:cstheme="minorHAnsi"/>
                <w:i/>
                <w:color w:val="FF0000"/>
              </w:rPr>
              <w:t xml:space="preserve"> na životné prostredie </w:t>
            </w:r>
            <w:r w:rsidRPr="005B43A4">
              <w:rPr>
                <w:rFonts w:cstheme="minorHAnsi"/>
                <w:i/>
                <w:color w:val="FF0000"/>
              </w:rPr>
              <w:t xml:space="preserve"> nie je </w:t>
            </w:r>
            <w:r>
              <w:rPr>
                <w:rFonts w:cstheme="minorHAnsi"/>
                <w:i/>
                <w:color w:val="FF0000"/>
              </w:rPr>
              <w:t>relevantným</w:t>
            </w:r>
            <w:r w:rsidRPr="005B43A4">
              <w:rPr>
                <w:rFonts w:cstheme="minorHAnsi"/>
                <w:i/>
                <w:color w:val="FF0000"/>
              </w:rPr>
              <w:t xml:space="preserve"> dokumentom na preukázanie tejto podmienky.</w:t>
            </w:r>
          </w:p>
        </w:tc>
        <w:tc>
          <w:tcPr>
            <w:tcW w:w="3827" w:type="dxa"/>
          </w:tcPr>
          <w:p w14:paraId="7FA7AD58" w14:textId="77777777" w:rsidR="00450D6B" w:rsidRPr="00CB6D4A" w:rsidRDefault="00450D6B" w:rsidP="00450D6B">
            <w:pPr>
              <w:spacing w:after="120"/>
              <w:jc w:val="both"/>
              <w:rPr>
                <w:rFonts w:cstheme="minorHAnsi"/>
              </w:rPr>
            </w:pPr>
            <w:r w:rsidRPr="00CB6D4A">
              <w:rPr>
                <w:rFonts w:cstheme="minorHAnsi"/>
              </w:rPr>
              <w:lastRenderedPageBreak/>
              <w:t xml:space="preserve">Poskytovateľ overí splnenie tejto podmienky </w:t>
            </w:r>
            <w:r w:rsidRPr="008614EC">
              <w:rPr>
                <w:rFonts w:cstheme="minorHAnsi"/>
              </w:rPr>
              <w:t xml:space="preserve">vo fáze účinnosti </w:t>
            </w:r>
            <w:r>
              <w:rPr>
                <w:rFonts w:cstheme="minorHAnsi"/>
              </w:rPr>
              <w:t>Z</w:t>
            </w:r>
            <w:r w:rsidRPr="008614EC">
              <w:rPr>
                <w:rFonts w:cstheme="minorHAnsi"/>
              </w:rPr>
              <w:t>mluvy o poskytnutí NFP</w:t>
            </w:r>
            <w:r>
              <w:rPr>
                <w:rFonts w:cstheme="minorHAnsi"/>
              </w:rPr>
              <w:t xml:space="preserve">, </w:t>
            </w:r>
            <w:r w:rsidRPr="001B4767">
              <w:rPr>
                <w:rFonts w:cstheme="minorHAnsi"/>
                <w:b/>
              </w:rPr>
              <w:t>pred úhradou prvej ŽoP,</w:t>
            </w:r>
            <w:r w:rsidRPr="003E0328">
              <w:rPr>
                <w:rFonts w:cstheme="minorHAnsi"/>
              </w:rPr>
              <w:t xml:space="preserve"> </w:t>
            </w:r>
            <w:r w:rsidRPr="00CB6D4A">
              <w:rPr>
                <w:rFonts w:cstheme="minorHAnsi"/>
              </w:rPr>
              <w:t xml:space="preserve"> </w:t>
            </w:r>
            <w:r w:rsidRPr="008D5155">
              <w:rPr>
                <w:rFonts w:cstheme="minorHAnsi"/>
              </w:rPr>
              <w:t>v spolupráci s príslušným útvarom MŽP SR prostredníctvom kvalifikovaného overenia:</w:t>
            </w:r>
          </w:p>
          <w:p w14:paraId="5EB21109" w14:textId="77777777" w:rsidR="00450D6B" w:rsidRPr="00CB6D4A" w:rsidRDefault="00450D6B" w:rsidP="00450D6B">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w:t>
            </w:r>
            <w:r>
              <w:rPr>
                <w:rFonts w:cstheme="minorHAnsi"/>
              </w:rPr>
              <w:t xml:space="preserve"> procesu </w:t>
            </w:r>
            <w:r w:rsidRPr="00CB6D4A">
              <w:rPr>
                <w:rFonts w:cstheme="minorHAnsi"/>
              </w:rPr>
              <w:t>posudzovania vplyvov navrhovanej činnosti, ktorá je predmetom realizácie projektu, podľa zákona o posudzovaní vplyvov</w:t>
            </w:r>
            <w:r>
              <w:rPr>
                <w:rFonts w:cstheme="minorHAnsi"/>
              </w:rPr>
              <w:t xml:space="preserve"> (</w:t>
            </w:r>
            <w:r w:rsidRPr="00CB6D4A">
              <w:rPr>
                <w:rFonts w:cstheme="minorHAnsi"/>
              </w:rPr>
              <w:t>a</w:t>
            </w:r>
            <w:r>
              <w:rPr>
                <w:rFonts w:cstheme="minorHAnsi"/>
              </w:rPr>
              <w:t>k relevantné).</w:t>
            </w:r>
            <w:r w:rsidRPr="00CB6D4A">
              <w:rPr>
                <w:rFonts w:cstheme="minorHAnsi"/>
              </w:rPr>
              <w:t> </w:t>
            </w:r>
          </w:p>
          <w:p w14:paraId="5CDF3371" w14:textId="77777777" w:rsidR="00450D6B" w:rsidRPr="00CB6D4A" w:rsidRDefault="00450D6B" w:rsidP="00450D6B">
            <w:pPr>
              <w:spacing w:after="120"/>
              <w:jc w:val="both"/>
              <w:rPr>
                <w:rFonts w:cstheme="minorHAnsi"/>
              </w:rPr>
            </w:pPr>
          </w:p>
        </w:tc>
      </w:tr>
      <w:tr w:rsidR="008D0F8A" w:rsidRPr="00B53816" w14:paraId="7AFED4E3" w14:textId="77777777" w:rsidTr="00DA6189">
        <w:trPr>
          <w:jc w:val="center"/>
        </w:trPr>
        <w:tc>
          <w:tcPr>
            <w:tcW w:w="2547" w:type="dxa"/>
            <w:gridSpan w:val="2"/>
          </w:tcPr>
          <w:p w14:paraId="1A65072F" w14:textId="77777777" w:rsidR="00C05E7A" w:rsidRDefault="00C05E7A" w:rsidP="00C05E7A">
            <w:pPr>
              <w:ind w:right="-103" w:hanging="109"/>
              <w:rPr>
                <w:sz w:val="20"/>
                <w:szCs w:val="20"/>
              </w:rPr>
            </w:pPr>
            <w:r w:rsidRPr="00281EDB">
              <w:rPr>
                <w:sz w:val="20"/>
                <w:szCs w:val="20"/>
              </w:rPr>
              <w:t>PSK-MH-00</w:t>
            </w:r>
            <w:r>
              <w:rPr>
                <w:sz w:val="20"/>
                <w:szCs w:val="20"/>
              </w:rPr>
              <w:t>9</w:t>
            </w:r>
            <w:r w:rsidRPr="00281EDB">
              <w:rPr>
                <w:sz w:val="20"/>
                <w:szCs w:val="20"/>
              </w:rPr>
              <w:t>-2024-DV-</w:t>
            </w:r>
            <w:r>
              <w:rPr>
                <w:sz w:val="20"/>
                <w:szCs w:val="20"/>
              </w:rPr>
              <w:t>FST</w:t>
            </w:r>
          </w:p>
          <w:p w14:paraId="30D1686C" w14:textId="77777777" w:rsidR="00C05E7A" w:rsidRDefault="00C05E7A" w:rsidP="00C05E7A">
            <w:pPr>
              <w:ind w:right="-103" w:hanging="109"/>
              <w:rPr>
                <w:sz w:val="20"/>
                <w:szCs w:val="20"/>
              </w:rPr>
            </w:pPr>
            <w:r w:rsidRPr="00281EDB">
              <w:rPr>
                <w:sz w:val="20"/>
                <w:szCs w:val="20"/>
              </w:rPr>
              <w:t>PSK-MH-010-2024-DV-EFRR</w:t>
            </w:r>
          </w:p>
          <w:p w14:paraId="6C9FC29C" w14:textId="77777777" w:rsidR="00C05E7A" w:rsidRPr="00281EDB" w:rsidRDefault="00C05E7A" w:rsidP="00C05E7A">
            <w:pPr>
              <w:ind w:right="-103" w:hanging="109"/>
              <w:rPr>
                <w:sz w:val="20"/>
                <w:szCs w:val="20"/>
              </w:rPr>
            </w:pPr>
            <w:r w:rsidRPr="00281EDB">
              <w:rPr>
                <w:sz w:val="20"/>
                <w:szCs w:val="20"/>
              </w:rPr>
              <w:t>PSK-MH-01</w:t>
            </w:r>
            <w:r>
              <w:rPr>
                <w:sz w:val="20"/>
                <w:szCs w:val="20"/>
              </w:rPr>
              <w:t>1</w:t>
            </w:r>
            <w:r w:rsidRPr="00281EDB">
              <w:rPr>
                <w:sz w:val="20"/>
                <w:szCs w:val="20"/>
              </w:rPr>
              <w:t>-2024-DV-EFRR</w:t>
            </w:r>
          </w:p>
          <w:p w14:paraId="47F9D089" w14:textId="77777777" w:rsidR="00C05E7A" w:rsidRPr="00281EDB" w:rsidRDefault="00C05E7A" w:rsidP="00C05E7A">
            <w:pPr>
              <w:ind w:right="-103" w:hanging="109"/>
              <w:rPr>
                <w:sz w:val="20"/>
                <w:szCs w:val="20"/>
              </w:rPr>
            </w:pPr>
          </w:p>
          <w:p w14:paraId="3DA729FE" w14:textId="77777777" w:rsidR="008D0F8A" w:rsidRPr="00594861" w:rsidRDefault="008D0F8A" w:rsidP="008D0F8A">
            <w:pPr>
              <w:ind w:left="-109" w:right="-253"/>
              <w:rPr>
                <w:sz w:val="20"/>
                <w:szCs w:val="20"/>
              </w:rPr>
            </w:pPr>
          </w:p>
        </w:tc>
        <w:tc>
          <w:tcPr>
            <w:tcW w:w="4394" w:type="dxa"/>
          </w:tcPr>
          <w:p w14:paraId="584D4443" w14:textId="77777777" w:rsidR="008D0F8A" w:rsidRDefault="008D0F8A" w:rsidP="008D0F8A">
            <w:pPr>
              <w:spacing w:after="120"/>
              <w:jc w:val="both"/>
            </w:pPr>
            <w:r w:rsidRPr="009318B9">
              <w:lastRenderedPageBreak/>
              <w:t xml:space="preserve">Predložený projekt musí spĺňať </w:t>
            </w:r>
            <w:r w:rsidRPr="00A238BD">
              <w:t>požiadavky v oblasti vplyvu návrhu plánu, programu alebo projektu na územia patriace do európskej sústavy chránených území Natura 2000</w:t>
            </w:r>
            <w:r w:rsidRPr="009318B9">
              <w:t xml:space="preserve"> </w:t>
            </w:r>
            <w:r w:rsidRPr="009318B9">
              <w:lastRenderedPageBreak/>
              <w:t>v súlade s ustanoveniami zákona č. 543/2002 Z. z.</w:t>
            </w:r>
            <w:r w:rsidRPr="002136AF">
              <w:t xml:space="preserve"> o ochrane prírody a krajiny v znení neskorších predpisov a zákona </w:t>
            </w:r>
            <w:r w:rsidRPr="00A238BD">
              <w:t>o posudzovaní vplyvov</w:t>
            </w:r>
            <w:r w:rsidRPr="009318B9">
              <w:t>.</w:t>
            </w:r>
          </w:p>
          <w:p w14:paraId="2740A179" w14:textId="77777777" w:rsidR="008D0F8A" w:rsidRPr="00FD1415" w:rsidRDefault="008D0F8A" w:rsidP="008D0F8A">
            <w:pPr>
              <w:spacing w:before="120"/>
              <w:jc w:val="both"/>
            </w:pPr>
            <w:r w:rsidRPr="00F5179C">
              <w:rPr>
                <w:b/>
              </w:rPr>
              <w:t>Poznámka:</w:t>
            </w:r>
            <w:r>
              <w:t xml:space="preserve"> </w:t>
            </w:r>
            <w:r w:rsidRPr="00FD1415">
              <w:t>Daná podmienka je relevantná iba v prípade realizácie výskumno-inovačnej činnosti a v rámci výskumných činností, pri ktorých bude dochádzať k zásahom do terénu alebo odberu biotických alebo abiotických vzoriek.</w:t>
            </w:r>
          </w:p>
          <w:p w14:paraId="5102C6B9" w14:textId="77777777" w:rsidR="008D0F8A" w:rsidRDefault="008D0F8A" w:rsidP="008D0F8A">
            <w:pPr>
              <w:spacing w:after="120"/>
              <w:jc w:val="both"/>
            </w:pPr>
          </w:p>
        </w:tc>
        <w:tc>
          <w:tcPr>
            <w:tcW w:w="4678" w:type="dxa"/>
          </w:tcPr>
          <w:p w14:paraId="592DA580" w14:textId="5A34A826" w:rsidR="008D0F8A" w:rsidRPr="00632BF7" w:rsidRDefault="008D0F8A" w:rsidP="008D0F8A">
            <w:pPr>
              <w:jc w:val="both"/>
              <w:rPr>
                <w:rFonts w:cs="Calibri"/>
                <w:color w:val="000000" w:themeColor="text1"/>
              </w:rPr>
            </w:pPr>
            <w:del w:id="149" w:author="Autor">
              <w:r w:rsidRPr="00632BF7" w:rsidDel="00733160">
                <w:rPr>
                  <w:rFonts w:cs="Calibri"/>
                  <w:color w:val="000000" w:themeColor="text1"/>
                </w:rPr>
                <w:lastRenderedPageBreak/>
                <w:delText xml:space="preserve">Žiadateľ </w:delText>
              </w:r>
            </w:del>
            <w:ins w:id="150" w:author="Autor">
              <w:r w:rsidR="00733160">
                <w:rPr>
                  <w:rFonts w:cs="Calibri"/>
                  <w:color w:val="000000" w:themeColor="text1"/>
                </w:rPr>
                <w:t xml:space="preserve">Prijímateľ </w:t>
              </w:r>
            </w:ins>
            <w:r w:rsidRPr="00632BF7">
              <w:rPr>
                <w:rFonts w:cs="Calibri"/>
                <w:color w:val="000000" w:themeColor="text1"/>
              </w:rPr>
              <w:t xml:space="preserve">je povinný predložiť relevantný dokument preukazujúci súlad s požiadavkami v oblasti vplyvu návrhu plánu, programu alebo projektu na územia patriace do európskej sústavy </w:t>
            </w:r>
            <w:r w:rsidRPr="00632BF7">
              <w:rPr>
                <w:rFonts w:cs="Calibri"/>
                <w:color w:val="000000" w:themeColor="text1"/>
              </w:rPr>
              <w:lastRenderedPageBreak/>
              <w:t>chránených území Natura 2000 v zmysle prílohy č. 5 metodického usmernenia</w:t>
            </w:r>
            <w:r w:rsidRPr="00632BF7">
              <w:rPr>
                <w:rStyle w:val="Odkaznapoznmkupodiarou"/>
                <w:color w:val="000000" w:themeColor="text1"/>
              </w:rPr>
              <w:footnoteReference w:id="18"/>
            </w:r>
            <w:r w:rsidRPr="00632BF7">
              <w:rPr>
                <w:rFonts w:cs="Calibri"/>
                <w:color w:val="000000" w:themeColor="text1"/>
              </w:rPr>
              <w:t>, a to jeden z nižšie uvedených:</w:t>
            </w:r>
          </w:p>
          <w:p w14:paraId="473305ED" w14:textId="77777777" w:rsidR="008D0F8A" w:rsidRPr="00632BF7" w:rsidRDefault="008D0F8A" w:rsidP="008D0F8A">
            <w:pPr>
              <w:pStyle w:val="Odsekzoznamu"/>
              <w:numPr>
                <w:ilvl w:val="0"/>
                <w:numId w:val="28"/>
              </w:numPr>
              <w:spacing w:before="120"/>
              <w:ind w:left="318" w:hanging="284"/>
              <w:contextualSpacing w:val="0"/>
              <w:jc w:val="both"/>
              <w:rPr>
                <w:color w:val="000000" w:themeColor="text1"/>
                <w:lang w:eastAsia="sk-SK"/>
              </w:rPr>
            </w:pPr>
            <w:r w:rsidRPr="00632BF7">
              <w:rPr>
                <w:b/>
                <w:bCs/>
                <w:color w:val="000000" w:themeColor="text1"/>
              </w:rPr>
              <w:t xml:space="preserve">Stanovisko k možnosti významného vplyvu návrhu plánu, programu alebo projektu na územia európskej sústavy chránených území Natura 2000 </w:t>
            </w:r>
            <w:r w:rsidRPr="00632BF7">
              <w:rPr>
                <w:rStyle w:val="cvshf"/>
                <w:color w:val="000000" w:themeColor="text1"/>
              </w:rPr>
              <w:t xml:space="preserve">– </w:t>
            </w:r>
            <w:r w:rsidRPr="00632BF7">
              <w:rPr>
                <w:rStyle w:val="cvshf"/>
                <w:color w:val="000000" w:themeColor="text1"/>
                <w:u w:val="single"/>
              </w:rPr>
              <w:t>vydáva organizácia ochrany prírody, t. j. Štátna ochrana prírody SR</w:t>
            </w:r>
            <w:r w:rsidRPr="00632BF7">
              <w:rPr>
                <w:rStyle w:val="cvshf"/>
                <w:color w:val="000000" w:themeColor="text1"/>
              </w:rPr>
              <w:t xml:space="preserve"> podľa </w:t>
            </w:r>
            <w:r w:rsidRPr="00632BF7">
              <w:rPr>
                <w:color w:val="000000" w:themeColor="text1"/>
              </w:rPr>
              <w:t>§ 65a ods. 2 písm. k) zákona</w:t>
            </w:r>
            <w:r w:rsidRPr="00632BF7">
              <w:rPr>
                <w:color w:val="000000" w:themeColor="text1"/>
              </w:rPr>
              <w:br/>
              <w:t>č. 543/2002 Z. z. o ochrane prírody a krajiny v znení neskorších predpisov</w:t>
            </w:r>
            <w:r w:rsidRPr="00632BF7">
              <w:rPr>
                <w:rStyle w:val="cvshf"/>
                <w:color w:val="000000" w:themeColor="text1"/>
              </w:rPr>
              <w:t xml:space="preserve"> alebo </w:t>
            </w:r>
            <w:r w:rsidRPr="00632BF7">
              <w:rPr>
                <w:rStyle w:val="cvshf"/>
                <w:color w:val="000000" w:themeColor="text1"/>
                <w:u w:val="single"/>
              </w:rPr>
              <w:t>Správa národného parku</w:t>
            </w:r>
            <w:r w:rsidRPr="00632BF7">
              <w:rPr>
                <w:rStyle w:val="cvshf"/>
                <w:color w:val="000000" w:themeColor="text1"/>
              </w:rPr>
              <w:t xml:space="preserve"> </w:t>
            </w:r>
            <w:r w:rsidRPr="00632BF7">
              <w:rPr>
                <w:color w:val="000000" w:themeColor="text1"/>
              </w:rPr>
              <w:t>podľa § 65b ods. 3 v spojení s</w:t>
            </w:r>
            <w:r w:rsidRPr="00632BF7" w:rsidDel="00630D85">
              <w:rPr>
                <w:color w:val="000000" w:themeColor="text1"/>
              </w:rPr>
              <w:t xml:space="preserve"> </w:t>
            </w:r>
            <w:r w:rsidRPr="00632BF7">
              <w:rPr>
                <w:color w:val="000000" w:themeColor="text1"/>
              </w:rPr>
              <w:t>§ 65a ods. 2 písm. k) zákona č. 543/2002 Z. z. o ochrane prírody a krajiny v znení neskorších predpisov</w:t>
            </w:r>
            <w:r w:rsidRPr="00632BF7">
              <w:rPr>
                <w:rStyle w:val="cvshf"/>
                <w:color w:val="000000" w:themeColor="text1"/>
              </w:rPr>
              <w:t>,</w:t>
            </w:r>
          </w:p>
          <w:p w14:paraId="0B773A8E" w14:textId="77777777" w:rsidR="008D0F8A" w:rsidRPr="00632BF7" w:rsidRDefault="008D0F8A" w:rsidP="008D0F8A">
            <w:pPr>
              <w:pStyle w:val="Odsekzoznamu"/>
              <w:numPr>
                <w:ilvl w:val="0"/>
                <w:numId w:val="28"/>
              </w:numPr>
              <w:spacing w:before="120"/>
              <w:ind w:left="318" w:hanging="284"/>
              <w:contextualSpacing w:val="0"/>
              <w:jc w:val="both"/>
              <w:rPr>
                <w:rStyle w:val="cvshf"/>
                <w:color w:val="000000" w:themeColor="text1"/>
                <w:lang w:eastAsia="sk-SK"/>
              </w:rPr>
            </w:pPr>
            <w:r w:rsidRPr="00632BF7">
              <w:rPr>
                <w:b/>
                <w:bCs/>
                <w:color w:val="000000" w:themeColor="text1"/>
              </w:rPr>
              <w:t xml:space="preserve">Stanovisko/vyjadrenie </w:t>
            </w:r>
            <w:r w:rsidRPr="00632BF7">
              <w:rPr>
                <w:bCs/>
                <w:color w:val="000000" w:themeColor="text1"/>
              </w:rPr>
              <w:t>p</w:t>
            </w:r>
            <w:r w:rsidRPr="00632BF7">
              <w:rPr>
                <w:color w:val="000000" w:themeColor="text1"/>
              </w:rPr>
              <w:t>odľa § 9 ods. 2 zákona č. 543/2002 Z. z. o ochrane prírody a krajiny v znení neskorších predpisov k možnosti významného vplyvu návrhu plánu, programu alebo projektu na územia európskej sústavy chránených území Natura 2000, ak je to z obsahu stanoviska/vyjadrenia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p>
          <w:p w14:paraId="780E0AD0" w14:textId="77777777" w:rsidR="008D0F8A" w:rsidRPr="00632BF7" w:rsidRDefault="008D0F8A" w:rsidP="008D0F8A">
            <w:pPr>
              <w:pStyle w:val="Odsekzoznamu"/>
              <w:numPr>
                <w:ilvl w:val="0"/>
                <w:numId w:val="28"/>
              </w:numPr>
              <w:spacing w:before="120"/>
              <w:ind w:left="318" w:hanging="284"/>
              <w:contextualSpacing w:val="0"/>
              <w:jc w:val="both"/>
              <w:rPr>
                <w:rStyle w:val="cvshf"/>
                <w:color w:val="000000" w:themeColor="text1"/>
                <w:lang w:eastAsia="sk-SK"/>
              </w:rPr>
            </w:pPr>
            <w:r w:rsidRPr="00632BF7">
              <w:rPr>
                <w:b/>
                <w:bCs/>
                <w:color w:val="000000" w:themeColor="text1"/>
              </w:rPr>
              <w:t xml:space="preserve">Záväzné stanovisko </w:t>
            </w:r>
            <w:r w:rsidRPr="00632BF7">
              <w:rPr>
                <w:rStyle w:val="cvshf"/>
                <w:color w:val="000000" w:themeColor="text1"/>
              </w:rPr>
              <w:t>v špecifických prípadoch definovaných v § 9 ods. 3 zákona</w:t>
            </w:r>
            <w:r w:rsidRPr="00632BF7">
              <w:rPr>
                <w:rStyle w:val="cvshf"/>
                <w:color w:val="000000" w:themeColor="text1"/>
              </w:rPr>
              <w:br/>
              <w:t xml:space="preserve">č. 543/2002 Z. z. o ochrane prírody a krajiny v znení neskorších predpisov </w:t>
            </w:r>
            <w:r w:rsidRPr="00632BF7">
              <w:rPr>
                <w:color w:val="000000" w:themeColor="text1"/>
              </w:rPr>
              <w:t xml:space="preserve">k možnosti významného vplyvu návrhu plánu, programu alebo projektu na územia európskej sústavy </w:t>
            </w:r>
            <w:r w:rsidRPr="00632BF7">
              <w:rPr>
                <w:color w:val="000000" w:themeColor="text1"/>
              </w:rPr>
              <w:lastRenderedPageBreak/>
              <w:t>chránených území Natura 2000, ak je to z obsahu záväzného stanoviska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p>
          <w:p w14:paraId="4DC1B45D" w14:textId="77777777" w:rsidR="008D0F8A" w:rsidRPr="00632BF7" w:rsidRDefault="008D0F8A" w:rsidP="008D0F8A">
            <w:pPr>
              <w:pStyle w:val="Odsekzoznamu"/>
              <w:numPr>
                <w:ilvl w:val="0"/>
                <w:numId w:val="28"/>
              </w:numPr>
              <w:spacing w:before="120"/>
              <w:ind w:left="318" w:hanging="284"/>
              <w:contextualSpacing w:val="0"/>
              <w:jc w:val="both"/>
              <w:rPr>
                <w:b/>
                <w:bCs/>
                <w:color w:val="000000" w:themeColor="text1"/>
              </w:rPr>
            </w:pPr>
            <w:r w:rsidRPr="00632BF7">
              <w:rPr>
                <w:b/>
                <w:bCs/>
                <w:color w:val="000000" w:themeColor="text1"/>
              </w:rPr>
              <w:t xml:space="preserve">Odborné stanovisko </w:t>
            </w:r>
            <w:r w:rsidRPr="00632BF7">
              <w:rPr>
                <w:bCs/>
                <w:color w:val="000000" w:themeColor="text1"/>
              </w:rPr>
              <w:t>podľa § 28 ods. 7 zákona č. 543/2002 Z. z. o ochrane prírody a krajiny v znení neskorších predpisov</w:t>
            </w:r>
            <w:r w:rsidRPr="00632BF7">
              <w:rPr>
                <w:color w:val="000000" w:themeColor="text1"/>
              </w:rPr>
              <w:t xml:space="preserve"> </w:t>
            </w:r>
            <w:r w:rsidRPr="00632BF7">
              <w:rPr>
                <w:bCs/>
                <w:color w:val="000000" w:themeColor="text1"/>
              </w:rPr>
              <w:t xml:space="preserve"> </w:t>
            </w:r>
            <w:r w:rsidRPr="00632BF7">
              <w:rPr>
                <w:rStyle w:val="cvshf"/>
                <w:color w:val="000000" w:themeColor="text1"/>
              </w:rPr>
              <w:t xml:space="preserve">– </w:t>
            </w:r>
            <w:r w:rsidRPr="00632BF7">
              <w:rPr>
                <w:bCs/>
                <w:color w:val="000000" w:themeColor="text1"/>
                <w:u w:val="single"/>
              </w:rPr>
              <w:t xml:space="preserve">vydáva </w:t>
            </w:r>
            <w:r w:rsidRPr="00632BF7">
              <w:rPr>
                <w:rStyle w:val="cvshf"/>
                <w:color w:val="000000" w:themeColor="text1"/>
                <w:u w:val="single"/>
              </w:rPr>
              <w:t>orgán ochrany prírody</w:t>
            </w:r>
            <w:r w:rsidRPr="00632BF7">
              <w:rPr>
                <w:bCs/>
                <w:color w:val="000000" w:themeColor="text1"/>
                <w:u w:val="single"/>
              </w:rPr>
              <w:t>, t. j. okresný úrad v sídle kraja</w:t>
            </w:r>
            <w:r w:rsidRPr="00632BF7">
              <w:rPr>
                <w:bCs/>
                <w:color w:val="000000" w:themeColor="text1"/>
              </w:rPr>
              <w:t xml:space="preserve"> v kompetencii podľa § 67 písm. m) zákona č. 543/2002 Z. z. o ochrane prírody a krajiny v znení neskorších predpisov.</w:t>
            </w:r>
          </w:p>
          <w:p w14:paraId="1B3135B8" w14:textId="77777777" w:rsidR="008D0F8A" w:rsidRPr="00632BF7" w:rsidRDefault="008D0F8A" w:rsidP="008D0F8A">
            <w:pPr>
              <w:spacing w:before="120"/>
              <w:jc w:val="both"/>
              <w:rPr>
                <w:rFonts w:cs="Calibri"/>
                <w:color w:val="000000" w:themeColor="text1"/>
              </w:rPr>
            </w:pPr>
            <w:r w:rsidRPr="00632BF7">
              <w:rPr>
                <w:rFonts w:cs="Calibri"/>
                <w:color w:val="000000" w:themeColor="text1"/>
              </w:rPr>
              <w:t>V relevantnom dokumente preukazujúcom súlad s požiadavkami v oblasti vplyvu návrhu plánu, programu alebo projektu na územia patriace do európskej sústavy chránených území Natura 2000 sa uvedie stručný popis projektu, posudzované územia sústavy Natura 2000 a dôvod, prečo sa nepredpokladá významný vplyv na tieto územia. Dokumenty podľa bodu 1, 2 a 3 sa nevyžadujú vtedy, ak:</w:t>
            </w:r>
          </w:p>
          <w:p w14:paraId="49E696D4" w14:textId="77777777" w:rsidR="008D0F8A" w:rsidRPr="00632BF7" w:rsidRDefault="008D0F8A" w:rsidP="008D0F8A">
            <w:pPr>
              <w:numPr>
                <w:ilvl w:val="0"/>
                <w:numId w:val="24"/>
              </w:numPr>
              <w:ind w:left="318" w:hanging="318"/>
              <w:jc w:val="both"/>
              <w:rPr>
                <w:rFonts w:cs="Calibri"/>
                <w:color w:val="000000" w:themeColor="text1"/>
              </w:rPr>
            </w:pPr>
            <w:r w:rsidRPr="00632BF7">
              <w:rPr>
                <w:rFonts w:cs="Calibri"/>
                <w:color w:val="000000" w:themeColor="text1"/>
              </w:rPr>
              <w:t>projekt bol predmetom posudzovania vplyvov podľa § 18 ods. 1 zákona o posudzovaní vplyvov (predkladá sa právoplatné záverečné stanovisko),</w:t>
            </w:r>
          </w:p>
          <w:p w14:paraId="2E352BB1" w14:textId="77777777" w:rsidR="008D0F8A" w:rsidRPr="00632BF7" w:rsidRDefault="008D0F8A" w:rsidP="008D0F8A">
            <w:pPr>
              <w:numPr>
                <w:ilvl w:val="0"/>
                <w:numId w:val="24"/>
              </w:numPr>
              <w:ind w:left="318" w:hanging="318"/>
              <w:jc w:val="both"/>
              <w:rPr>
                <w:rFonts w:cs="Calibri"/>
                <w:color w:val="000000" w:themeColor="text1"/>
              </w:rPr>
            </w:pPr>
            <w:r w:rsidRPr="00632BF7">
              <w:rPr>
                <w:rFonts w:cs="Calibri"/>
                <w:color w:val="000000" w:themeColor="text1"/>
              </w:rPr>
              <w:t>projekt bol posúdený v zisťovacom konaní podľa § 28 ods. 6 a 7 zákona č. 543/2002 Z. z. o ochrane prírody a krajiny v znení neskorších predpisov (predkladá sa odborné stanovisko orgánu ochrany prírody podľa § 28 ods. 7 zákona č. 543/2002 Z. z. o ochrane prírody a krajiny v znení neskorších predpisov).</w:t>
            </w:r>
          </w:p>
          <w:p w14:paraId="48D9F5A0" w14:textId="77777777" w:rsidR="008D0F8A" w:rsidRPr="00632BF7" w:rsidRDefault="008D0F8A" w:rsidP="008D0F8A">
            <w:pPr>
              <w:spacing w:before="120"/>
              <w:jc w:val="both"/>
              <w:rPr>
                <w:rFonts w:cs="Calibri"/>
                <w:color w:val="000000" w:themeColor="text1"/>
              </w:rPr>
            </w:pPr>
            <w:r w:rsidRPr="00632BF7">
              <w:rPr>
                <w:rFonts w:cs="Calibri"/>
                <w:color w:val="000000" w:themeColor="text1"/>
              </w:rPr>
              <w:lastRenderedPageBreak/>
              <w:t>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Žiadateľ je v takom prípade povinný predložiť odborné stanovisko orgánu ochrany prírody podľa § 28 ods. 7 zákona č. 543/2002 Z. z. o ochrane prírody a krajiny v znení neskorších predpisov.</w:t>
            </w:r>
          </w:p>
          <w:p w14:paraId="728E82B1" w14:textId="6CB0CA2C" w:rsidR="008D0F8A" w:rsidRDefault="008D0F8A" w:rsidP="008D0F8A">
            <w:pPr>
              <w:tabs>
                <w:tab w:val="left" w:pos="1695"/>
              </w:tabs>
              <w:spacing w:after="120"/>
              <w:jc w:val="both"/>
            </w:pPr>
            <w:r w:rsidRPr="00632BF7">
              <w:rPr>
                <w:rFonts w:cs="Calibri"/>
                <w:color w:val="000000" w:themeColor="text1"/>
              </w:rPr>
              <w:t>Ak podľa odborného stanoviska orgánu ochrany prírody podľa § 28 ods. 7 zákona</w:t>
            </w:r>
            <w:r w:rsidRPr="00632BF7">
              <w:rPr>
                <w:rFonts w:cs="Calibri"/>
                <w:color w:val="000000" w:themeColor="text1"/>
              </w:rPr>
              <w:br/>
              <w:t>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 krajiny v znení neskorších predpisov, posudzovaniu vplyvov na životné prostredie podľa § 18 ods. 1 písm. g) zákona o posudzovaní vplyvov. Žiadateľ je v takom prípade povinný predložiť záverečné stanovisko z posudzovania vplyvov podľa § 18 ods. 1 písm. g) zákona o posudzovaní vplyvov.</w:t>
            </w:r>
          </w:p>
        </w:tc>
        <w:tc>
          <w:tcPr>
            <w:tcW w:w="3827" w:type="dxa"/>
          </w:tcPr>
          <w:p w14:paraId="69938DB3" w14:textId="77777777" w:rsidR="008D0F8A" w:rsidRPr="00632BF7" w:rsidRDefault="008D0F8A" w:rsidP="008D0F8A">
            <w:pPr>
              <w:spacing w:after="120"/>
              <w:jc w:val="both"/>
              <w:rPr>
                <w:rFonts w:cstheme="minorHAnsi"/>
              </w:rPr>
            </w:pPr>
            <w:r w:rsidRPr="00632BF7">
              <w:rPr>
                <w:rFonts w:cstheme="minorHAnsi"/>
              </w:rPr>
              <w:lastRenderedPageBreak/>
              <w:t>Poskytovateľ overí splnenie tejto podmienky vo fáze účinnosti Zmluvy o poskytnutí NFP</w:t>
            </w:r>
            <w:r w:rsidRPr="00B7035B">
              <w:rPr>
                <w:rFonts w:cstheme="minorHAnsi"/>
                <w:b/>
              </w:rPr>
              <w:t>, pred úhradou prvej ŽoP</w:t>
            </w:r>
            <w:r w:rsidRPr="00632BF7">
              <w:rPr>
                <w:rFonts w:cstheme="minorHAnsi"/>
              </w:rPr>
              <w:t xml:space="preserve">,  v spolupráci s príslušným útvarom </w:t>
            </w:r>
            <w:r w:rsidRPr="00632BF7">
              <w:rPr>
                <w:rFonts w:cstheme="minorHAnsi"/>
              </w:rPr>
              <w:lastRenderedPageBreak/>
              <w:t>MŽP SR prostredníctvom kvalifikovaného overenia:</w:t>
            </w:r>
          </w:p>
          <w:p w14:paraId="5CAFFEF7" w14:textId="77777777" w:rsidR="008D0F8A" w:rsidRPr="00632BF7" w:rsidRDefault="008D0F8A" w:rsidP="008D0F8A">
            <w:pPr>
              <w:pStyle w:val="Odsekzoznamu"/>
              <w:numPr>
                <w:ilvl w:val="0"/>
                <w:numId w:val="10"/>
              </w:numPr>
              <w:spacing w:after="120"/>
              <w:ind w:left="316" w:hanging="284"/>
              <w:contextualSpacing w:val="0"/>
              <w:jc w:val="both"/>
              <w:rPr>
                <w:rFonts w:cstheme="minorHAnsi"/>
              </w:rPr>
            </w:pPr>
            <w:r w:rsidRPr="00632BF7">
              <w:rPr>
                <w:rFonts w:cstheme="minorHAnsi"/>
              </w:rPr>
              <w:t>relevantného dokumentu preukazujúceho súlad s požiadavkami v oblasti vplyvu návrhu plánu, programu alebo projektu na územia patriace do európskej sústavy chránených území Natura 2000 (ak relevantné).</w:t>
            </w:r>
          </w:p>
          <w:p w14:paraId="6038B82F" w14:textId="77777777" w:rsidR="008D0F8A" w:rsidRPr="00CB6D4A" w:rsidRDefault="008D0F8A" w:rsidP="008D0F8A">
            <w:pPr>
              <w:spacing w:after="120"/>
              <w:jc w:val="both"/>
              <w:rPr>
                <w:rFonts w:cstheme="minorHAnsi"/>
              </w:rPr>
            </w:pPr>
          </w:p>
        </w:tc>
      </w:tr>
      <w:tr w:rsidR="00D677A9" w:rsidRPr="00B53816" w14:paraId="5F3F1C79" w14:textId="77777777" w:rsidTr="00DA6189">
        <w:trPr>
          <w:jc w:val="center"/>
        </w:trPr>
        <w:tc>
          <w:tcPr>
            <w:tcW w:w="2547" w:type="dxa"/>
            <w:gridSpan w:val="2"/>
          </w:tcPr>
          <w:p w14:paraId="13343643" w14:textId="77777777" w:rsidR="00D677A9" w:rsidRPr="00281EDB" w:rsidRDefault="00D677A9" w:rsidP="00D677A9">
            <w:pPr>
              <w:ind w:right="-103" w:hanging="109"/>
              <w:rPr>
                <w:sz w:val="20"/>
                <w:szCs w:val="20"/>
              </w:rPr>
            </w:pPr>
            <w:r w:rsidRPr="00281EDB">
              <w:rPr>
                <w:sz w:val="20"/>
                <w:szCs w:val="20"/>
              </w:rPr>
              <w:lastRenderedPageBreak/>
              <w:t>PSK-MH-01</w:t>
            </w:r>
            <w:r>
              <w:rPr>
                <w:sz w:val="20"/>
                <w:szCs w:val="20"/>
              </w:rPr>
              <w:t>1</w:t>
            </w:r>
            <w:r w:rsidRPr="00281EDB">
              <w:rPr>
                <w:sz w:val="20"/>
                <w:szCs w:val="20"/>
              </w:rPr>
              <w:t>-2024-DV-EFRR</w:t>
            </w:r>
          </w:p>
          <w:p w14:paraId="3B1E7BD7" w14:textId="77777777" w:rsidR="00D677A9" w:rsidRPr="00281EDB" w:rsidRDefault="00D677A9" w:rsidP="00D677A9">
            <w:pPr>
              <w:ind w:right="-103" w:hanging="109"/>
              <w:rPr>
                <w:sz w:val="20"/>
                <w:szCs w:val="20"/>
              </w:rPr>
            </w:pPr>
          </w:p>
        </w:tc>
        <w:tc>
          <w:tcPr>
            <w:tcW w:w="4394" w:type="dxa"/>
          </w:tcPr>
          <w:p w14:paraId="36EA1C07" w14:textId="30301CED" w:rsidR="005A02D5" w:rsidRPr="0010266E" w:rsidRDefault="00D677A9" w:rsidP="005A02D5">
            <w:pPr>
              <w:jc w:val="both"/>
              <w:rPr>
                <w:b/>
              </w:rPr>
            </w:pPr>
            <w:r w:rsidRPr="0010266E">
              <w:rPr>
                <w:b/>
              </w:rPr>
              <w:t>V prípade oprávnených výdavkov</w:t>
            </w:r>
            <w:r w:rsidR="005A02D5" w:rsidRPr="0010266E">
              <w:rPr>
                <w:b/>
              </w:rPr>
              <w:t>:</w:t>
            </w:r>
            <w:r w:rsidRPr="0010266E">
              <w:rPr>
                <w:b/>
              </w:rPr>
              <w:t xml:space="preserve"> </w:t>
            </w:r>
          </w:p>
          <w:p w14:paraId="4A59E0BD" w14:textId="00F9F028" w:rsidR="00F06044" w:rsidRPr="0010266E" w:rsidRDefault="005A02D5" w:rsidP="0010266E">
            <w:pPr>
              <w:pStyle w:val="Odsekzoznamu"/>
              <w:numPr>
                <w:ilvl w:val="0"/>
                <w:numId w:val="24"/>
              </w:numPr>
              <w:spacing w:after="120"/>
              <w:ind w:left="174" w:hanging="142"/>
              <w:jc w:val="both"/>
            </w:pPr>
            <w:r w:rsidRPr="0010266E">
              <w:rPr>
                <w:b/>
              </w:rPr>
              <w:t xml:space="preserve"> zásoby</w:t>
            </w:r>
            <w:r w:rsidR="00637D77" w:rsidRPr="0010266E">
              <w:rPr>
                <w:b/>
              </w:rPr>
              <w:t xml:space="preserve"> a</w:t>
            </w:r>
            <w:r w:rsidR="00E33ED8">
              <w:rPr>
                <w:b/>
              </w:rPr>
              <w:t xml:space="preserve"> </w:t>
            </w:r>
            <w:r w:rsidRPr="0010266E">
              <w:rPr>
                <w:b/>
              </w:rPr>
              <w:t>služby</w:t>
            </w:r>
            <w:r w:rsidR="00D677A9" w:rsidRPr="0010266E">
              <w:rPr>
                <w:b/>
              </w:rPr>
              <w:t xml:space="preserve"> je vyžadované plnenie podmienok zeleného verejného </w:t>
            </w:r>
            <w:r w:rsidR="00D677A9" w:rsidRPr="0010266E">
              <w:rPr>
                <w:b/>
              </w:rPr>
              <w:lastRenderedPageBreak/>
              <w:t>obstarávania</w:t>
            </w:r>
            <w:r w:rsidR="00D677A9" w:rsidRPr="0010266E">
              <w:t xml:space="preserve"> (ďalej len „zelené/zeleného VO“)  pri produktových skupinách, pre ktoré vláda SR schválila národné metodiky pre uplatňovanie zeleného VO</w:t>
            </w:r>
            <w:r w:rsidR="00F06044" w:rsidRPr="0010266E">
              <w:t xml:space="preserve">, a to </w:t>
            </w:r>
            <w:r w:rsidR="00F06044" w:rsidRPr="0010266E">
              <w:rPr>
                <w:rFonts w:cstheme="minorHAnsi"/>
                <w:b/>
              </w:rPr>
              <w:t xml:space="preserve">nákup a modernizácia výpočtovej techniky </w:t>
            </w:r>
            <w:r w:rsidR="00F06044" w:rsidRPr="0010266E">
              <w:rPr>
                <w:rFonts w:cstheme="minorHAnsi"/>
              </w:rPr>
              <w:t>(PC, monitory a pod.),</w:t>
            </w:r>
            <w:r w:rsidR="00F06044" w:rsidRPr="0010266E">
              <w:rPr>
                <w:rFonts w:cstheme="minorHAnsi"/>
                <w:b/>
              </w:rPr>
              <w:t xml:space="preserve"> nákup zobrazovacích zariadení, spotrebného materiálu, tlačiarenských </w:t>
            </w:r>
            <w:r w:rsidR="00637D77" w:rsidRPr="0010266E">
              <w:rPr>
                <w:rFonts w:cstheme="minorHAnsi"/>
                <w:b/>
              </w:rPr>
              <w:t xml:space="preserve">a upratovacích </w:t>
            </w:r>
            <w:r w:rsidR="00F06044" w:rsidRPr="0010266E">
              <w:rPr>
                <w:rFonts w:cstheme="minorHAnsi"/>
                <w:b/>
              </w:rPr>
              <w:t>služieb a dopravných prostriedkov</w:t>
            </w:r>
            <w:r w:rsidR="00F06044" w:rsidRPr="0010266E">
              <w:rPr>
                <w:rFonts w:cstheme="minorHAnsi"/>
              </w:rPr>
              <w:t>, pričom</w:t>
            </w:r>
            <w:r w:rsidR="00F06044" w:rsidRPr="0010266E">
              <w:t xml:space="preserve"> musia byť splnené nasledovné podmienky DNSH:</w:t>
            </w:r>
          </w:p>
          <w:p w14:paraId="750F9AA8" w14:textId="77777777" w:rsidR="00F06044" w:rsidRPr="007E0F55" w:rsidRDefault="00F06044" w:rsidP="00F06044">
            <w:pPr>
              <w:pStyle w:val="Odsekzoznamu"/>
              <w:numPr>
                <w:ilvl w:val="0"/>
                <w:numId w:val="10"/>
              </w:numPr>
              <w:spacing w:after="120"/>
              <w:ind w:left="172" w:hanging="142"/>
              <w:jc w:val="both"/>
            </w:pPr>
            <w:r w:rsidRPr="00E33ED8">
              <w:t>Nainštalovaný bude IKT hardvér, ktorý nahradí pôvodnú technológiu, pričom bude energ</w:t>
            </w:r>
            <w:r w:rsidRPr="007E0F55">
              <w:t>eticky efektívnejší ako pôvodný, resp. pri rovnakej spotrebe elektriny bude dosahovať vyšší výpočtový výkon. Pri investíciách sa bude postupovať podľa odporúčaní pre danú skupinu produktov tak, ako ich definuje EÚ a Slovenská republika.</w:t>
            </w:r>
          </w:p>
          <w:p w14:paraId="72AD23BA" w14:textId="77777777" w:rsidR="00F06044" w:rsidRPr="007E0F55" w:rsidRDefault="00F06044" w:rsidP="00F06044">
            <w:pPr>
              <w:pStyle w:val="Odsekzoznamu"/>
              <w:numPr>
                <w:ilvl w:val="0"/>
                <w:numId w:val="10"/>
              </w:numPr>
              <w:spacing w:after="120"/>
              <w:ind w:left="172" w:hanging="142"/>
              <w:jc w:val="both"/>
            </w:pPr>
            <w:r w:rsidRPr="007E0F55">
              <w:t>Vplyvy, ktoré sú súčasťou výroby hardvéru a poskytovania digitálnych služieb a vplyvy po skončení životnosti zariadení/hardvéru, sa budú riešiť prostredníctvom prísneho uplatňovania environmentálnych kritérií pre zelené VO.</w:t>
            </w:r>
          </w:p>
          <w:p w14:paraId="124AB07E" w14:textId="7AD294C1" w:rsidR="00D677A9" w:rsidRPr="007E0F55" w:rsidRDefault="00D677A9" w:rsidP="00C51635">
            <w:pPr>
              <w:spacing w:after="120"/>
              <w:jc w:val="both"/>
            </w:pPr>
            <w:r w:rsidRPr="007E0F55">
              <w:t>Pri obstarávaní je potrebné postupovať podľa odporúčaní pre danú skupinu produktov tak, ako ich definuje EÚ a Slovenská republika.</w:t>
            </w:r>
          </w:p>
          <w:p w14:paraId="22C2175D" w14:textId="163ADD07" w:rsidR="000D55F2" w:rsidRPr="0010266E" w:rsidRDefault="000D55F2" w:rsidP="00C51635">
            <w:pPr>
              <w:spacing w:after="120"/>
              <w:jc w:val="both"/>
            </w:pPr>
            <w:r w:rsidRPr="007E0F55">
              <w:t>Metodiky pre produktové skupiny sú dostupné na</w:t>
            </w:r>
            <w:r w:rsidRPr="007E0F55">
              <w:rPr>
                <w:rFonts w:cstheme="minorHAnsi"/>
              </w:rPr>
              <w:t xml:space="preserve"> webovom sídle Slovenskej agentúry životného prostredia v časti </w:t>
            </w:r>
            <w:hyperlink r:id="rId12" w:history="1">
              <w:r w:rsidRPr="0010266E">
                <w:rPr>
                  <w:rStyle w:val="Hypertextovprepojenie"/>
                  <w:rFonts w:cstheme="minorHAnsi"/>
                </w:rPr>
                <w:t xml:space="preserve">Životné prostredie/Environmentálne manažérstvo/Propagačné materiály – </w:t>
              </w:r>
              <w:r w:rsidRPr="0010266E">
                <w:rPr>
                  <w:rStyle w:val="Hypertextovprepojenie"/>
                  <w:rFonts w:cstheme="minorHAnsi"/>
                </w:rPr>
                <w:lastRenderedPageBreak/>
                <w:t>dobrovoľné nástroje environmentálnej politiky/Metodiky pre uplatnenie zeleného verejného obstarávania</w:t>
              </w:r>
            </w:hyperlink>
            <w:r w:rsidRPr="0010266E">
              <w:rPr>
                <w:rStyle w:val="Hypertextovprepojenie"/>
                <w:rFonts w:cstheme="minorHAnsi"/>
              </w:rPr>
              <w:t xml:space="preserve">, </w:t>
            </w:r>
            <w:r w:rsidRPr="0010266E">
              <w:t xml:space="preserve"> resp. Úradu pre verejné obstarávanie </w:t>
            </w:r>
            <w:hyperlink r:id="rId13" w:history="1">
              <w:r w:rsidRPr="0010266E">
                <w:rPr>
                  <w:rStyle w:val="Hypertextovprepojenie"/>
                  <w:rFonts w:cstheme="minorHAnsi"/>
                </w:rPr>
                <w:t>www.uvo.gov.sk/metodika-vzdelavanie/tematicke-materialy/spolocensky-zodpovedne-verejne-obstaravanie</w:t>
              </w:r>
            </w:hyperlink>
            <w:r w:rsidRPr="0010266E">
              <w:t>.</w:t>
            </w:r>
          </w:p>
          <w:p w14:paraId="1B81BF86" w14:textId="7FA4942C" w:rsidR="009A2EBB" w:rsidRPr="00636E86" w:rsidRDefault="009A2EBB" w:rsidP="00A0008B">
            <w:pPr>
              <w:pStyle w:val="Default"/>
              <w:jc w:val="both"/>
            </w:pPr>
            <w:r w:rsidRPr="0010266E">
              <w:rPr>
                <w:sz w:val="22"/>
                <w:szCs w:val="22"/>
              </w:rPr>
              <w:t xml:space="preserve">Pri uplatnení environmentálnych charakteristík v ďalších (nepovinných) produktových skupinách zeleného verejného obstarávania (GPP) sa verejní obstarávatelia môžu inšpirovať odbornými materiálmi (produktovými listami, technickými správami), vypracovanými Európskou komisiou, ktoré je možné nájsť na webovej stránke EK </w:t>
            </w:r>
            <w:hyperlink r:id="rId14" w:history="1">
              <w:r w:rsidRPr="0010266E">
                <w:rPr>
                  <w:rStyle w:val="Hypertextovprepojenie"/>
                  <w:sz w:val="22"/>
                  <w:szCs w:val="22"/>
                </w:rPr>
                <w:t>green-business.ec.europa.eu/green-public-procurement/gpp-criteria-and-requirements_en</w:t>
              </w:r>
            </w:hyperlink>
            <w:r w:rsidR="00631BC9" w:rsidRPr="0010266E">
              <w:rPr>
                <w:rStyle w:val="Hypertextovprepojenie"/>
                <w:sz w:val="22"/>
                <w:szCs w:val="22"/>
              </w:rPr>
              <w:t xml:space="preserve">.  </w:t>
            </w:r>
            <w:r w:rsidRPr="0010266E">
              <w:rPr>
                <w:sz w:val="22"/>
                <w:szCs w:val="22"/>
              </w:rPr>
              <w:t xml:space="preserve"> </w:t>
            </w:r>
          </w:p>
        </w:tc>
        <w:tc>
          <w:tcPr>
            <w:tcW w:w="4678" w:type="dxa"/>
          </w:tcPr>
          <w:p w14:paraId="004F76F4" w14:textId="77777777" w:rsidR="00D677A9" w:rsidRPr="00C72682" w:rsidRDefault="00D677A9" w:rsidP="00D677A9">
            <w:pPr>
              <w:tabs>
                <w:tab w:val="left" w:pos="3215"/>
              </w:tabs>
              <w:suppressAutoHyphens/>
              <w:spacing w:after="120"/>
              <w:jc w:val="both"/>
              <w:rPr>
                <w:rFonts w:cstheme="minorHAnsi"/>
              </w:rPr>
            </w:pPr>
            <w:r w:rsidRPr="00C72682">
              <w:rPr>
                <w:rFonts w:cstheme="minorHAnsi"/>
              </w:rPr>
              <w:lastRenderedPageBreak/>
              <w:t xml:space="preserve">Prijímateľ preukazuje splnenie tejto podmienky vo fáze účinnosti zmluvy o poskytnutí NFP prostredníctvom uplatňovania požiadaviek </w:t>
            </w:r>
            <w:r w:rsidRPr="00C72682">
              <w:rPr>
                <w:rFonts w:cstheme="minorHAnsi"/>
              </w:rPr>
              <w:lastRenderedPageBreak/>
              <w:t>zeleného verejného obstarávania, a to pri zadávaní zákaziek na dodanie služieb, tovarov a stavebných prác (ak relevantné)  potrebných pre realizáciu projektu, ako aj pri zmenách týchto zákaziek.</w:t>
            </w:r>
          </w:p>
          <w:p w14:paraId="5B9D380B" w14:textId="77777777" w:rsidR="00D677A9" w:rsidRPr="00632BF7" w:rsidRDefault="00D677A9" w:rsidP="00D677A9">
            <w:pPr>
              <w:jc w:val="both"/>
              <w:rPr>
                <w:rFonts w:cs="Calibri"/>
                <w:color w:val="000000" w:themeColor="text1"/>
              </w:rPr>
            </w:pPr>
          </w:p>
        </w:tc>
        <w:tc>
          <w:tcPr>
            <w:tcW w:w="3827" w:type="dxa"/>
          </w:tcPr>
          <w:p w14:paraId="03932D0F" w14:textId="77777777" w:rsidR="00D677A9" w:rsidRDefault="00D677A9" w:rsidP="00D677A9">
            <w:pPr>
              <w:jc w:val="both"/>
              <w:rPr>
                <w:rFonts w:cstheme="minorHAnsi"/>
              </w:rPr>
            </w:pPr>
            <w:r w:rsidRPr="00C72682">
              <w:rPr>
                <w:rFonts w:cstheme="minorHAnsi"/>
              </w:rPr>
              <w:lastRenderedPageBreak/>
              <w:t xml:space="preserve">Poskytovateľ overí splnenie tejto podmienky vo fáze účinnosti zmluvy o </w:t>
            </w:r>
            <w:r w:rsidRPr="00C72682">
              <w:rPr>
                <w:rFonts w:cstheme="minorHAnsi"/>
              </w:rPr>
              <w:lastRenderedPageBreak/>
              <w:t>poskytnutí NFP prostredníctvom kontroly verejného obstarávania/</w:t>
            </w:r>
          </w:p>
          <w:p w14:paraId="397BD8F6" w14:textId="403457B1" w:rsidR="00D677A9" w:rsidRPr="00632BF7" w:rsidRDefault="00D677A9" w:rsidP="00D677A9">
            <w:pPr>
              <w:spacing w:after="120"/>
              <w:jc w:val="both"/>
              <w:rPr>
                <w:rFonts w:cstheme="minorHAnsi"/>
              </w:rPr>
            </w:pPr>
            <w:r w:rsidRPr="00C72682">
              <w:rPr>
                <w:rFonts w:cstheme="minorHAnsi"/>
              </w:rPr>
              <w:t>obstarávania.</w:t>
            </w:r>
          </w:p>
        </w:tc>
      </w:tr>
      <w:tr w:rsidR="00616FE6" w:rsidRPr="00B53816" w14:paraId="1E6CFFA9" w14:textId="77777777" w:rsidTr="00DA6189">
        <w:trPr>
          <w:jc w:val="center"/>
          <w:ins w:id="161" w:author="Autor"/>
        </w:trPr>
        <w:tc>
          <w:tcPr>
            <w:tcW w:w="15446" w:type="dxa"/>
            <w:gridSpan w:val="5"/>
            <w:shd w:val="clear" w:color="auto" w:fill="D9D9D9" w:themeFill="background1" w:themeFillShade="D9"/>
          </w:tcPr>
          <w:p w14:paraId="5E55D8DA" w14:textId="77777777" w:rsidR="00616FE6" w:rsidRPr="00C72682" w:rsidRDefault="00616FE6" w:rsidP="00420C21">
            <w:pPr>
              <w:jc w:val="both"/>
              <w:rPr>
                <w:ins w:id="162" w:author="Autor"/>
                <w:rFonts w:cstheme="minorHAnsi"/>
              </w:rPr>
            </w:pPr>
          </w:p>
        </w:tc>
      </w:tr>
      <w:tr w:rsidR="00AD3708" w:rsidRPr="00B53816" w14:paraId="32FC8909" w14:textId="77777777" w:rsidTr="00DA6189">
        <w:trPr>
          <w:jc w:val="center"/>
          <w:ins w:id="163" w:author="Autor"/>
        </w:trPr>
        <w:tc>
          <w:tcPr>
            <w:tcW w:w="2547" w:type="dxa"/>
            <w:gridSpan w:val="2"/>
          </w:tcPr>
          <w:p w14:paraId="1FDBDF62" w14:textId="5962FB09" w:rsidR="00AD3708" w:rsidRPr="00281EDB" w:rsidRDefault="00AD3708" w:rsidP="00DA6189">
            <w:pPr>
              <w:ind w:right="-238"/>
              <w:rPr>
                <w:ins w:id="164" w:author="Autor"/>
                <w:sz w:val="20"/>
                <w:szCs w:val="20"/>
              </w:rPr>
            </w:pPr>
            <w:ins w:id="165" w:author="Autor">
              <w:r w:rsidRPr="00865985">
                <w:rPr>
                  <w:sz w:val="20"/>
                  <w:szCs w:val="20"/>
                </w:rPr>
                <w:t>PSK-MH-001-202</w:t>
              </w:r>
              <w:r w:rsidR="00A16885">
                <w:rPr>
                  <w:sz w:val="20"/>
                  <w:szCs w:val="20"/>
                </w:rPr>
                <w:t>5</w:t>
              </w:r>
              <w:r w:rsidRPr="00865985">
                <w:rPr>
                  <w:sz w:val="20"/>
                  <w:szCs w:val="20"/>
                </w:rPr>
                <w:t>-FAA-EFRR</w:t>
              </w:r>
            </w:ins>
          </w:p>
        </w:tc>
        <w:tc>
          <w:tcPr>
            <w:tcW w:w="4394" w:type="dxa"/>
          </w:tcPr>
          <w:p w14:paraId="6BC4C88B" w14:textId="77777777" w:rsidR="00AD3708" w:rsidRPr="00A3032C" w:rsidRDefault="00AD3708" w:rsidP="00AD3708">
            <w:pPr>
              <w:spacing w:before="60" w:after="60"/>
              <w:jc w:val="both"/>
              <w:rPr>
                <w:ins w:id="166" w:author="Autor"/>
                <w:rFonts w:cstheme="minorHAnsi"/>
                <w:lang w:eastAsia="cs-CZ"/>
              </w:rPr>
            </w:pPr>
            <w:ins w:id="167" w:author="Autor">
              <w:r w:rsidRPr="001104B1">
                <w:rPr>
                  <w:rFonts w:cstheme="minorHAnsi"/>
                  <w:b/>
                  <w:lang w:eastAsia="cs-CZ"/>
                </w:rPr>
                <w:t>Projekt musí predstavovať technologicky a ekonomicky uskutočniteľné nízko uhlíkové alternatívy prispievajúce k zmierneniu zmeny klímy</w:t>
              </w:r>
              <w:r w:rsidRPr="00A3032C">
                <w:rPr>
                  <w:rFonts w:cstheme="minorHAnsi"/>
                  <w:lang w:eastAsia="cs-CZ"/>
                </w:rPr>
                <w:t xml:space="preserve"> a ktoré podporujú prechod na klimaticky neutrálne hospodárstvo v zmysle článku 10 ods. 1 a 2 nariadenia o taxonómii.</w:t>
              </w:r>
            </w:ins>
          </w:p>
          <w:p w14:paraId="51157776" w14:textId="5ACB5BCF" w:rsidR="00AD3708" w:rsidRPr="00602214" w:rsidRDefault="00AD3708" w:rsidP="00AD3708">
            <w:pPr>
              <w:suppressAutoHyphens/>
              <w:spacing w:before="60"/>
              <w:jc w:val="both"/>
              <w:rPr>
                <w:ins w:id="168" w:author="Autor"/>
                <w:rFonts w:cstheme="minorHAnsi"/>
              </w:rPr>
            </w:pPr>
            <w:ins w:id="169" w:author="Autor">
              <w:r w:rsidRPr="00A3032C">
                <w:rPr>
                  <w:rFonts w:cstheme="minorHAnsi"/>
                </w:rPr>
                <w:t xml:space="preserve">Prijímateľ je povinný </w:t>
              </w:r>
              <w:r w:rsidRPr="00A3032C">
                <w:rPr>
                  <w:rFonts w:cstheme="minorHAnsi"/>
                  <w:b/>
                </w:rPr>
                <w:t>zabezpečiť súlad s najlepšími dostupnými technikami BAT</w:t>
              </w:r>
              <w:r w:rsidRPr="00A3032C">
                <w:rPr>
                  <w:rFonts w:cstheme="minorHAnsi"/>
                </w:rPr>
                <w:t xml:space="preserve"> vymedzenými v článku 3 ods. 10 smernice Európskeho parlamentu a Rady 2010/75/EÚ z 24. novembra 2010 o priemyselných emisiách (integrovaná prevencia a kontrola znečisťovania životného prostredia) v platnom </w:t>
              </w:r>
              <w:r w:rsidRPr="00A3032C">
                <w:rPr>
                  <w:rFonts w:cstheme="minorHAnsi"/>
                </w:rPr>
                <w:lastRenderedPageBreak/>
                <w:t xml:space="preserve">znení (ďalej len „smernica IED“) a v § 2 písm. n) zákona č. 39/2013 Z. z. o integrovanej prevencii a kontrole znečisťovania životného prostredia a o zmene a doplnení niektorých zákonov v znení neskorších predpisov, ak projekt spadá pod priemyselné odvetvie, pre ktoré boli vydané referenčné dokumenty o BAT (BREF) a zároveň predmet projektu spadá pod činnosti uvedené v Prílohe 1 smernice IED. Žiadateľ by mal využiť Register informácií o najlepších dostupných technikách, resp. </w:t>
              </w:r>
              <w:r w:rsidRPr="00A3032C">
                <w:rPr>
                  <w:rFonts w:cstheme="minorHAnsi"/>
                </w:rPr>
                <w:fldChar w:fldCharType="begin"/>
              </w:r>
              <w:r w:rsidRPr="00A3032C">
                <w:rPr>
                  <w:rFonts w:cstheme="minorHAnsi"/>
                </w:rPr>
                <w:instrText xml:space="preserve"> HYPERLINK "https://bat.enviroportal.sk/Public/DatabazaBREF.aspx" </w:instrText>
              </w:r>
              <w:r w:rsidRPr="00A3032C">
                <w:rPr>
                  <w:rFonts w:cstheme="minorHAnsi"/>
                </w:rPr>
                <w:fldChar w:fldCharType="separate"/>
              </w:r>
              <w:r w:rsidRPr="00A3032C">
                <w:rPr>
                  <w:rFonts w:cstheme="minorHAnsi"/>
                </w:rPr>
                <w:t>Databázu BREF a REF</w:t>
              </w:r>
              <w:r w:rsidRPr="00A3032C">
                <w:rPr>
                  <w:rFonts w:cstheme="minorHAnsi"/>
                </w:rPr>
                <w:fldChar w:fldCharType="end"/>
              </w:r>
              <w:r w:rsidRPr="00A3032C">
                <w:rPr>
                  <w:rFonts w:cstheme="minorHAnsi"/>
                </w:rPr>
                <w:t>.</w:t>
              </w:r>
            </w:ins>
          </w:p>
        </w:tc>
        <w:tc>
          <w:tcPr>
            <w:tcW w:w="4678" w:type="dxa"/>
          </w:tcPr>
          <w:p w14:paraId="43E5EE18" w14:textId="7BA00638" w:rsidR="00AD3708" w:rsidRDefault="00AD3708" w:rsidP="00AD3708">
            <w:pPr>
              <w:spacing w:after="120"/>
              <w:jc w:val="both"/>
              <w:rPr>
                <w:ins w:id="170" w:author="Autor"/>
                <w:rFonts w:cstheme="minorHAnsi"/>
              </w:rPr>
            </w:pPr>
            <w:ins w:id="171" w:author="Autor">
              <w:r w:rsidRPr="00D97D57">
                <w:rPr>
                  <w:rFonts w:cstheme="minorHAnsi"/>
                </w:rPr>
                <w:lastRenderedPageBreak/>
                <w:t>Prijímateľ preukazuje splnenie tejto podmienky vo fáze účinnosti Zmluvy o poskytnutí NFP</w:t>
              </w:r>
              <w:r>
                <w:rPr>
                  <w:rFonts w:cstheme="minorHAnsi"/>
                </w:rPr>
                <w:t xml:space="preserve">, </w:t>
              </w:r>
              <w:r>
                <w:rPr>
                  <w:rFonts w:cstheme="minorHAnsi"/>
                  <w:b/>
                </w:rPr>
                <w:t>najneskôr spolu s prvou ŽoP,</w:t>
              </w:r>
              <w:r w:rsidRPr="00D97D57">
                <w:rPr>
                  <w:rFonts w:cstheme="minorHAnsi"/>
                </w:rPr>
                <w:t xml:space="preserve"> prostredníctvom predloženia: </w:t>
              </w:r>
            </w:ins>
          </w:p>
          <w:p w14:paraId="66EBF7FE" w14:textId="5844D7ED" w:rsidR="00AD3708" w:rsidRDefault="00AD3708" w:rsidP="00AD3708">
            <w:pPr>
              <w:pStyle w:val="Odsekzoznamu"/>
              <w:numPr>
                <w:ilvl w:val="3"/>
                <w:numId w:val="3"/>
              </w:numPr>
              <w:suppressAutoHyphens/>
              <w:spacing w:after="120"/>
              <w:ind w:left="318" w:hanging="284"/>
              <w:contextualSpacing w:val="0"/>
              <w:jc w:val="both"/>
              <w:rPr>
                <w:ins w:id="172" w:author="Autor"/>
                <w:rFonts w:cstheme="minorHAnsi"/>
              </w:rPr>
            </w:pPr>
            <w:ins w:id="173" w:author="Autor">
              <w:r w:rsidRPr="00C92925">
                <w:rPr>
                  <w:rFonts w:cstheme="minorHAnsi"/>
                </w:rPr>
                <w:t>podkladov k verejnému obstarávaniu</w:t>
              </w:r>
              <w:del w:id="174" w:author="Autor">
                <w:r w:rsidRPr="00C92925" w:rsidDel="001321FB">
                  <w:rPr>
                    <w:rFonts w:cstheme="minorHAnsi"/>
                  </w:rPr>
                  <w:delText xml:space="preserve"> </w:delText>
                </w:r>
              </w:del>
              <w:r w:rsidRPr="00C92925">
                <w:rPr>
                  <w:rFonts w:cstheme="minorHAnsi"/>
                </w:rPr>
                <w:t>/ obstarávaniu</w:t>
              </w:r>
              <w:r>
                <w:rPr>
                  <w:rFonts w:cstheme="minorHAnsi"/>
                </w:rPr>
                <w:t xml:space="preserve"> (ak relevantné),</w:t>
              </w:r>
            </w:ins>
          </w:p>
          <w:p w14:paraId="0595ACFC" w14:textId="77777777" w:rsidR="00AD3708" w:rsidRDefault="00AD3708" w:rsidP="00AD3708">
            <w:pPr>
              <w:pStyle w:val="Odsekzoznamu"/>
              <w:numPr>
                <w:ilvl w:val="3"/>
                <w:numId w:val="3"/>
              </w:numPr>
              <w:suppressAutoHyphens/>
              <w:spacing w:after="120"/>
              <w:ind w:left="318" w:hanging="284"/>
              <w:contextualSpacing w:val="0"/>
              <w:jc w:val="both"/>
              <w:rPr>
                <w:ins w:id="175" w:author="Autor"/>
                <w:rFonts w:cstheme="minorHAnsi"/>
              </w:rPr>
            </w:pPr>
            <w:ins w:id="176" w:author="Autor">
              <w:r w:rsidRPr="003B1CCB">
                <w:rPr>
                  <w:rFonts w:cstheme="minorHAnsi"/>
                </w:rPr>
                <w:t>čestné vyhlásenie prijímateľa</w:t>
              </w:r>
              <w:r>
                <w:rPr>
                  <w:rFonts w:cstheme="minorHAnsi"/>
                </w:rPr>
                <w:t>, že v rámci predmetného projektu neobstarával technológie, ktoré spadajú pod priemyselné odvetvie, pre ktoré boli vydané referenčné dokumenty o BAT (BREF) (ak relevantné),</w:t>
              </w:r>
            </w:ins>
          </w:p>
          <w:p w14:paraId="5A19EDA0" w14:textId="77777777" w:rsidR="00AD3708" w:rsidRPr="003B1CCB" w:rsidRDefault="00AD3708" w:rsidP="00AD3708">
            <w:pPr>
              <w:pStyle w:val="Odsekzoznamu"/>
              <w:numPr>
                <w:ilvl w:val="3"/>
                <w:numId w:val="3"/>
              </w:numPr>
              <w:suppressAutoHyphens/>
              <w:spacing w:after="120"/>
              <w:ind w:left="318" w:hanging="284"/>
              <w:contextualSpacing w:val="0"/>
              <w:jc w:val="both"/>
              <w:rPr>
                <w:ins w:id="177" w:author="Autor"/>
                <w:rFonts w:cstheme="minorHAnsi"/>
              </w:rPr>
            </w:pPr>
            <w:ins w:id="178" w:author="Autor">
              <w:r>
                <w:rPr>
                  <w:rFonts w:cstheme="minorHAnsi"/>
                </w:rPr>
                <w:lastRenderedPageBreak/>
                <w:t>dokument, resp. popis ako predmetný projekt napĺňa súlad s najlepšími dostupnými technikami BAT (ak relevantné),</w:t>
              </w:r>
            </w:ins>
          </w:p>
          <w:p w14:paraId="2FBE082A" w14:textId="77777777" w:rsidR="00AD3708" w:rsidRPr="001B4767" w:rsidRDefault="00AD3708" w:rsidP="00AD3708">
            <w:pPr>
              <w:pStyle w:val="Odsekzoznamu"/>
              <w:numPr>
                <w:ilvl w:val="0"/>
                <w:numId w:val="3"/>
              </w:numPr>
              <w:tabs>
                <w:tab w:val="left" w:pos="1695"/>
              </w:tabs>
              <w:spacing w:after="120"/>
              <w:ind w:left="318" w:hanging="284"/>
              <w:contextualSpacing w:val="0"/>
              <w:jc w:val="both"/>
              <w:rPr>
                <w:ins w:id="179" w:author="Autor"/>
                <w:rFonts w:cstheme="minorHAnsi"/>
              </w:rPr>
            </w:pPr>
            <w:ins w:id="180" w:author="Autor">
              <w:r w:rsidRPr="001B4767">
                <w:rPr>
                  <w:rFonts w:cstheme="minorHAnsi"/>
                </w:rPr>
                <w:t>výstupu príslušného orgánu z procesu posudzovania vplyvov navrhovanej činnosti, ktorá je predmetom realizácie projektu, podľa zákona o posudzovaní vplyvov</w:t>
              </w:r>
              <w:r w:rsidRPr="001B4767">
                <w:rPr>
                  <w:vertAlign w:val="superscript"/>
                </w:rPr>
                <w:footnoteReference w:id="19"/>
              </w:r>
              <w:r w:rsidRPr="001B4767">
                <w:rPr>
                  <w:rFonts w:cstheme="minorHAnsi"/>
                  <w:vertAlign w:val="superscript"/>
                </w:rPr>
                <w:t xml:space="preserve"> </w:t>
              </w:r>
              <w:r w:rsidRPr="001B4767">
                <w:rPr>
                  <w:rFonts w:cstheme="minorHAnsi"/>
                </w:rPr>
                <w:t>(ak relevantné),</w:t>
              </w:r>
            </w:ins>
          </w:p>
          <w:p w14:paraId="284C0275" w14:textId="77777777" w:rsidR="00AD3708" w:rsidRPr="001B4767" w:rsidRDefault="00AD3708" w:rsidP="00AD3708">
            <w:pPr>
              <w:pStyle w:val="Odsekzoznamu"/>
              <w:numPr>
                <w:ilvl w:val="0"/>
                <w:numId w:val="3"/>
              </w:numPr>
              <w:tabs>
                <w:tab w:val="left" w:pos="1695"/>
              </w:tabs>
              <w:spacing w:after="120"/>
              <w:ind w:left="318" w:hanging="284"/>
              <w:contextualSpacing w:val="0"/>
              <w:jc w:val="both"/>
              <w:rPr>
                <w:ins w:id="183" w:author="Autor"/>
                <w:rFonts w:cstheme="minorHAnsi"/>
              </w:rPr>
            </w:pPr>
            <w:ins w:id="184" w:author="Autor">
              <w:r w:rsidRPr="001B4767">
                <w:rPr>
                  <w:rFonts w:cstheme="minorHAnsi"/>
                </w:rPr>
                <w:t>výstupu príslušného orgánu z povoľovacieho konania</w:t>
              </w:r>
              <w:r w:rsidRPr="001B4767">
                <w:rPr>
                  <w:vertAlign w:val="superscript"/>
                </w:rPr>
                <w:footnoteReference w:id="20"/>
              </w:r>
              <w:r w:rsidRPr="001B4767">
                <w:rPr>
                  <w:rFonts w:cstheme="minorHAnsi"/>
                </w:rPr>
                <w:t xml:space="preserve"> (ak relevantné).</w:t>
              </w:r>
            </w:ins>
          </w:p>
          <w:p w14:paraId="3F94C0EF" w14:textId="77777777" w:rsidR="00AD3708" w:rsidRPr="00C72682" w:rsidRDefault="00AD3708" w:rsidP="00AD3708">
            <w:pPr>
              <w:tabs>
                <w:tab w:val="left" w:pos="3215"/>
              </w:tabs>
              <w:suppressAutoHyphens/>
              <w:spacing w:after="120"/>
              <w:jc w:val="both"/>
              <w:rPr>
                <w:ins w:id="187" w:author="Autor"/>
                <w:rFonts w:cstheme="minorHAnsi"/>
              </w:rPr>
            </w:pPr>
          </w:p>
        </w:tc>
        <w:tc>
          <w:tcPr>
            <w:tcW w:w="3827" w:type="dxa"/>
          </w:tcPr>
          <w:p w14:paraId="2D2B884C" w14:textId="77777777" w:rsidR="00AD3708" w:rsidRDefault="00AD3708" w:rsidP="00AD3708">
            <w:pPr>
              <w:tabs>
                <w:tab w:val="left" w:pos="1695"/>
              </w:tabs>
              <w:spacing w:after="120"/>
              <w:jc w:val="both"/>
              <w:rPr>
                <w:ins w:id="188" w:author="Autor"/>
                <w:rFonts w:cstheme="minorHAnsi"/>
              </w:rPr>
            </w:pPr>
            <w:ins w:id="189" w:author="Autor">
              <w:r w:rsidRPr="00D97D57">
                <w:rPr>
                  <w:rFonts w:cstheme="minorHAnsi"/>
                </w:rPr>
                <w:lastRenderedPageBreak/>
                <w:t xml:space="preserve">Poskytovateľ overí splnenie tejto podmienky vo fáze účinnosti </w:t>
              </w:r>
              <w:r>
                <w:rPr>
                  <w:rFonts w:cstheme="minorHAnsi"/>
                </w:rPr>
                <w:t>Z</w:t>
              </w:r>
              <w:r w:rsidRPr="00D97D57">
                <w:rPr>
                  <w:rFonts w:cstheme="minorHAnsi"/>
                </w:rPr>
                <w:t>mluvy o poskytnutí NFP</w:t>
              </w:r>
              <w:r>
                <w:rPr>
                  <w:rFonts w:cstheme="minorHAnsi"/>
                </w:rPr>
                <w:t xml:space="preserve">, </w:t>
              </w:r>
              <w:r w:rsidRPr="001B4767">
                <w:rPr>
                  <w:rFonts w:cstheme="minorHAnsi"/>
                  <w:b/>
                </w:rPr>
                <w:t>pred úhradou prvej ŽoP</w:t>
              </w:r>
              <w:r>
                <w:rPr>
                  <w:rFonts w:cstheme="minorHAnsi"/>
                </w:rPr>
                <w:t>,</w:t>
              </w:r>
              <w:r w:rsidRPr="003E0328">
                <w:rPr>
                  <w:rFonts w:cstheme="minorHAnsi"/>
                </w:rPr>
                <w:t xml:space="preserve"> </w:t>
              </w:r>
              <w:r w:rsidRPr="00D97D57">
                <w:rPr>
                  <w:rFonts w:cstheme="minorHAnsi"/>
                </w:rPr>
                <w:t xml:space="preserve"> prostredníctvom overenia:</w:t>
              </w:r>
            </w:ins>
          </w:p>
          <w:p w14:paraId="7A1898B5" w14:textId="77777777" w:rsidR="00AD3708" w:rsidRDefault="00AD3708" w:rsidP="00AD3708">
            <w:pPr>
              <w:pStyle w:val="Odsekzoznamu"/>
              <w:numPr>
                <w:ilvl w:val="0"/>
                <w:numId w:val="29"/>
              </w:numPr>
              <w:suppressAutoHyphens/>
              <w:spacing w:after="120"/>
              <w:ind w:left="317" w:hanging="317"/>
              <w:jc w:val="both"/>
              <w:rPr>
                <w:ins w:id="190" w:author="Autor"/>
                <w:rFonts w:cstheme="minorHAnsi"/>
              </w:rPr>
            </w:pPr>
            <w:ins w:id="191" w:author="Autor">
              <w:r w:rsidRPr="00C92925">
                <w:rPr>
                  <w:rFonts w:cstheme="minorHAnsi"/>
                </w:rPr>
                <w:t>podkladov k verejnému obstarávaniu</w:t>
              </w:r>
              <w:del w:id="192" w:author="Autor">
                <w:r w:rsidRPr="00C92925" w:rsidDel="001321FB">
                  <w:rPr>
                    <w:rFonts w:cstheme="minorHAnsi"/>
                  </w:rPr>
                  <w:delText xml:space="preserve"> </w:delText>
                </w:r>
              </w:del>
              <w:r w:rsidRPr="00C92925">
                <w:rPr>
                  <w:rFonts w:cstheme="minorHAnsi"/>
                </w:rPr>
                <w:t>/ obstarávaniu</w:t>
              </w:r>
              <w:r>
                <w:rPr>
                  <w:rFonts w:cstheme="minorHAnsi"/>
                </w:rPr>
                <w:t xml:space="preserve"> (ak relevantné)</w:t>
              </w:r>
            </w:ins>
          </w:p>
          <w:p w14:paraId="1CA75470" w14:textId="77777777" w:rsidR="00AD3708" w:rsidRDefault="00AD3708" w:rsidP="00AD3708">
            <w:pPr>
              <w:pStyle w:val="Odsekzoznamu"/>
              <w:numPr>
                <w:ilvl w:val="3"/>
                <w:numId w:val="3"/>
              </w:numPr>
              <w:suppressAutoHyphens/>
              <w:spacing w:after="120"/>
              <w:ind w:left="318" w:hanging="284"/>
              <w:contextualSpacing w:val="0"/>
              <w:jc w:val="both"/>
              <w:rPr>
                <w:ins w:id="193" w:author="Autor"/>
                <w:rFonts w:cstheme="minorHAnsi"/>
              </w:rPr>
            </w:pPr>
            <w:ins w:id="194" w:author="Autor">
              <w:r>
                <w:rPr>
                  <w:rFonts w:cstheme="minorHAnsi"/>
                </w:rPr>
                <w:t xml:space="preserve">čestného vyhlásenia prijímateľa, že v rámci predmetného projektu neobstarával technológie, ktoré spadajú pod priemyselné odvetvie, pre ktoré boli vydané referenčné </w:t>
              </w:r>
              <w:r>
                <w:rPr>
                  <w:rFonts w:cstheme="minorHAnsi"/>
                </w:rPr>
                <w:lastRenderedPageBreak/>
                <w:t>dokumenty o BAT (BREF) (ak relevantné),</w:t>
              </w:r>
            </w:ins>
          </w:p>
          <w:p w14:paraId="5A5F09C1" w14:textId="77777777" w:rsidR="00AD3708" w:rsidRPr="003B1CCB" w:rsidRDefault="00AD3708" w:rsidP="00AD3708">
            <w:pPr>
              <w:pStyle w:val="Odsekzoznamu"/>
              <w:numPr>
                <w:ilvl w:val="3"/>
                <w:numId w:val="3"/>
              </w:numPr>
              <w:suppressAutoHyphens/>
              <w:spacing w:after="120"/>
              <w:ind w:left="318" w:hanging="284"/>
              <w:contextualSpacing w:val="0"/>
              <w:jc w:val="both"/>
              <w:rPr>
                <w:ins w:id="195" w:author="Autor"/>
                <w:rFonts w:cstheme="minorHAnsi"/>
              </w:rPr>
            </w:pPr>
            <w:ins w:id="196" w:author="Autor">
              <w:r>
                <w:rPr>
                  <w:rFonts w:cstheme="minorHAnsi"/>
                </w:rPr>
                <w:t>dokumentu, resp. popisu ako predmetný projekt napĺňa súlad s najlepšími dostupnými technikami BAT (ak relevantné),</w:t>
              </w:r>
            </w:ins>
          </w:p>
          <w:p w14:paraId="0B060C61" w14:textId="77777777" w:rsidR="00AD3708" w:rsidRPr="00D97D57" w:rsidRDefault="00AD3708" w:rsidP="00AD3708">
            <w:pPr>
              <w:pStyle w:val="Odsekzoznamu"/>
              <w:numPr>
                <w:ilvl w:val="0"/>
                <w:numId w:val="3"/>
              </w:numPr>
              <w:tabs>
                <w:tab w:val="left" w:pos="1695"/>
              </w:tabs>
              <w:spacing w:after="120"/>
              <w:ind w:left="318" w:hanging="284"/>
              <w:contextualSpacing w:val="0"/>
              <w:jc w:val="both"/>
              <w:rPr>
                <w:ins w:id="197" w:author="Autor"/>
                <w:rFonts w:cstheme="minorHAnsi"/>
                <w:i/>
              </w:rPr>
            </w:pPr>
            <w:ins w:id="198" w:author="Autor">
              <w:r w:rsidRPr="00D97D57">
                <w:rPr>
                  <w:rFonts w:cstheme="minorHAnsi"/>
                </w:rPr>
                <w:t>výstupu príslušného orgánu z procesu posudzovania vplyvov navrhovanej činnosti, ktorá je predmetom realizácie projektu, podľa zákona o posudzovaní vplyvov</w:t>
              </w:r>
              <w:r>
                <w:rPr>
                  <w:rFonts w:cstheme="minorHAnsi"/>
                </w:rPr>
                <w:t xml:space="preserve"> (ak relevantné).</w:t>
              </w:r>
            </w:ins>
          </w:p>
          <w:p w14:paraId="0215A1DC" w14:textId="77777777" w:rsidR="00AD3708" w:rsidRDefault="00AD3708" w:rsidP="00AD3708">
            <w:pPr>
              <w:pStyle w:val="Odsekzoznamu"/>
              <w:numPr>
                <w:ilvl w:val="0"/>
                <w:numId w:val="3"/>
              </w:numPr>
              <w:tabs>
                <w:tab w:val="left" w:pos="1695"/>
              </w:tabs>
              <w:spacing w:after="120"/>
              <w:ind w:left="318" w:hanging="284"/>
              <w:contextualSpacing w:val="0"/>
              <w:jc w:val="both"/>
              <w:rPr>
                <w:ins w:id="199" w:author="Autor"/>
                <w:rFonts w:cstheme="minorHAnsi"/>
              </w:rPr>
            </w:pPr>
            <w:ins w:id="200" w:author="Autor">
              <w:r w:rsidRPr="00D97D57">
                <w:rPr>
                  <w:rFonts w:cstheme="minorHAnsi"/>
                </w:rPr>
                <w:t xml:space="preserve"> výstupu príslušného orgánu z povoľovacieho konania (ak relevantné).</w:t>
              </w:r>
            </w:ins>
          </w:p>
          <w:p w14:paraId="48BA6D36" w14:textId="12EF2661" w:rsidR="00AD3708" w:rsidRPr="00C72682" w:rsidRDefault="00AD3708" w:rsidP="00AD3708">
            <w:pPr>
              <w:jc w:val="both"/>
              <w:rPr>
                <w:ins w:id="201" w:author="Autor"/>
                <w:rFonts w:cstheme="minorHAnsi"/>
              </w:rPr>
            </w:pPr>
            <w:ins w:id="202" w:author="Autor">
              <w:r w:rsidRPr="00974190">
                <w:rPr>
                  <w:rFonts w:cstheme="minorHAnsi"/>
                </w:rPr>
                <w:t>V prípade preukázania tejto podmienky prostredníctvom výstupu príslušného orgánu z procesu posudzovania vplyvov navrhovanej činnosti  sa predmetná podmienka overí v spolupráci s príslušným útvarom MŽP SR pri overení súladu  s požiadavkami v oblasti posudzovania vplyvov navrhovanej činnosti</w:t>
              </w:r>
              <w:r>
                <w:rPr>
                  <w:rFonts w:cstheme="minorHAnsi"/>
                </w:rPr>
                <w:t>,</w:t>
              </w:r>
              <w:r w:rsidRPr="00974190">
                <w:rPr>
                  <w:rFonts w:cstheme="minorHAnsi"/>
                </w:rPr>
                <w:t xml:space="preserve"> resp. jej zmeny podľa zákona o posudzovaní vplyvov</w:t>
              </w:r>
              <w:r>
                <w:rPr>
                  <w:rFonts w:ascii="Arial Narrow" w:hAnsi="Arial Narrow"/>
                </w:rPr>
                <w:t xml:space="preserve"> .</w:t>
              </w:r>
            </w:ins>
          </w:p>
        </w:tc>
      </w:tr>
      <w:tr w:rsidR="00AD3708" w:rsidRPr="00B53816" w14:paraId="7AF55787" w14:textId="77777777" w:rsidTr="00DA6189">
        <w:trPr>
          <w:jc w:val="center"/>
          <w:ins w:id="203" w:author="Autor"/>
        </w:trPr>
        <w:tc>
          <w:tcPr>
            <w:tcW w:w="2547" w:type="dxa"/>
            <w:gridSpan w:val="2"/>
          </w:tcPr>
          <w:p w14:paraId="3B00DC82" w14:textId="78895EF2" w:rsidR="00AD3708" w:rsidRPr="00865985" w:rsidRDefault="00AD3708" w:rsidP="00A16885">
            <w:pPr>
              <w:ind w:right="-238"/>
              <w:rPr>
                <w:ins w:id="204" w:author="Autor"/>
                <w:sz w:val="20"/>
                <w:szCs w:val="20"/>
              </w:rPr>
            </w:pPr>
            <w:ins w:id="205" w:author="Autor">
              <w:r w:rsidRPr="00865985">
                <w:rPr>
                  <w:sz w:val="20"/>
                  <w:szCs w:val="20"/>
                </w:rPr>
                <w:lastRenderedPageBreak/>
                <w:t>PSK-MH-001-202</w:t>
              </w:r>
              <w:del w:id="206" w:author="Autor">
                <w:r w:rsidRPr="00865985" w:rsidDel="00A16885">
                  <w:rPr>
                    <w:sz w:val="20"/>
                    <w:szCs w:val="20"/>
                  </w:rPr>
                  <w:delText>4</w:delText>
                </w:r>
              </w:del>
              <w:r w:rsidR="00A16885">
                <w:rPr>
                  <w:sz w:val="20"/>
                  <w:szCs w:val="20"/>
                </w:rPr>
                <w:t>5</w:t>
              </w:r>
              <w:r w:rsidRPr="00865985">
                <w:rPr>
                  <w:sz w:val="20"/>
                  <w:szCs w:val="20"/>
                </w:rPr>
                <w:t>-FAA-EFRR</w:t>
              </w:r>
            </w:ins>
          </w:p>
        </w:tc>
        <w:tc>
          <w:tcPr>
            <w:tcW w:w="4394" w:type="dxa"/>
          </w:tcPr>
          <w:p w14:paraId="7DE2C5BA" w14:textId="77777777" w:rsidR="00AD3708" w:rsidRPr="00A3032C" w:rsidRDefault="00AD3708" w:rsidP="00AD3708">
            <w:pPr>
              <w:spacing w:after="120"/>
              <w:jc w:val="both"/>
              <w:rPr>
                <w:ins w:id="207" w:author="Autor"/>
                <w:rFonts w:cstheme="minorHAnsi"/>
              </w:rPr>
            </w:pPr>
            <w:ins w:id="208" w:author="Autor">
              <w:r w:rsidRPr="00A3032C">
                <w:rPr>
                  <w:rFonts w:cstheme="minorHAnsi"/>
                  <w:b/>
                  <w:lang w:eastAsia="cs-CZ"/>
                </w:rPr>
                <w:t xml:space="preserve">V prípade oprávnených výdavkov - dlhodobý hmotný majetok, zásoby a služby je vyžadované plnenie podmienok zeleného </w:t>
              </w:r>
              <w:r w:rsidRPr="00A3032C">
                <w:rPr>
                  <w:rFonts w:cstheme="minorHAnsi"/>
                  <w:b/>
                  <w:lang w:eastAsia="cs-CZ"/>
                </w:rPr>
                <w:lastRenderedPageBreak/>
                <w:t>verejného obstarávania</w:t>
              </w:r>
              <w:r w:rsidRPr="00A3032C">
                <w:rPr>
                  <w:rFonts w:cstheme="minorHAnsi"/>
                  <w:lang w:eastAsia="cs-CZ"/>
                </w:rPr>
                <w:t xml:space="preserve"> </w:t>
              </w:r>
              <w:r w:rsidRPr="00A3032C">
                <w:rPr>
                  <w:rFonts w:cstheme="minorHAnsi"/>
                </w:rPr>
                <w:t xml:space="preserve">(ďalej len „zelené/zeleného VO“)  pri produktových skupinách, pre ktoré vláda SR schválila národné metodiky pre uplatňovanie zeleného VO, a to </w:t>
              </w:r>
              <w:r w:rsidRPr="00A3032C">
                <w:rPr>
                  <w:rFonts w:cstheme="minorHAnsi"/>
                  <w:b/>
                </w:rPr>
                <w:t xml:space="preserve">nákup a modernizácia výpočtovej techniky </w:t>
              </w:r>
              <w:r w:rsidRPr="00A3032C">
                <w:rPr>
                  <w:rFonts w:cstheme="minorHAnsi"/>
                </w:rPr>
                <w:t>(PC, monitory a pod.),</w:t>
              </w:r>
              <w:r w:rsidRPr="00A3032C">
                <w:rPr>
                  <w:rFonts w:cstheme="minorHAnsi"/>
                  <w:b/>
                </w:rPr>
                <w:t xml:space="preserve"> nákup zobrazovacích zariadení, spotrebného materiálu, tlačiarenských a upratovacích služieb a dopravných prostriedkov</w:t>
              </w:r>
              <w:r w:rsidRPr="00A3032C">
                <w:rPr>
                  <w:rFonts w:cstheme="minorHAnsi"/>
                </w:rPr>
                <w:t>, pričom musia byť splnené nasledovné podmienky DNSH:</w:t>
              </w:r>
            </w:ins>
          </w:p>
          <w:p w14:paraId="7FC87172" w14:textId="77777777" w:rsidR="00AD3708" w:rsidRPr="00A3032C" w:rsidRDefault="00AD3708" w:rsidP="00AD3708">
            <w:pPr>
              <w:pStyle w:val="Odsekzoznamu"/>
              <w:numPr>
                <w:ilvl w:val="0"/>
                <w:numId w:val="10"/>
              </w:numPr>
              <w:spacing w:after="120"/>
              <w:ind w:left="306" w:hanging="284"/>
              <w:jc w:val="both"/>
              <w:rPr>
                <w:ins w:id="209" w:author="Autor"/>
                <w:rFonts w:cstheme="minorHAnsi"/>
              </w:rPr>
            </w:pPr>
            <w:ins w:id="210" w:author="Autor">
              <w:r w:rsidRPr="00A3032C">
                <w:rPr>
                  <w:rFonts w:cstheme="minorHAnsi"/>
                </w:rPr>
                <w:t>Nainštalovaný bude IKT hardvér, ktorý nahradí pôvodnú technológiu, pričom bude energeticky efektívnejší ako pôvodný, resp. pri rovnakej spotrebe elektriny bude dosahovať vyšší výpočtový výkon. Pri investíciách sa bude postupovať podľa odporúčaní pre danú skupinu produktov tak, ako ich definuje EÚ a Slovenská republika.</w:t>
              </w:r>
            </w:ins>
          </w:p>
          <w:p w14:paraId="47B50C70" w14:textId="77777777" w:rsidR="00AD3708" w:rsidRPr="00A3032C" w:rsidRDefault="00AD3708" w:rsidP="00AD3708">
            <w:pPr>
              <w:pStyle w:val="Odsekzoznamu"/>
              <w:numPr>
                <w:ilvl w:val="0"/>
                <w:numId w:val="10"/>
              </w:numPr>
              <w:spacing w:after="120"/>
              <w:ind w:left="306" w:hanging="284"/>
              <w:jc w:val="both"/>
              <w:rPr>
                <w:ins w:id="211" w:author="Autor"/>
                <w:rFonts w:cstheme="minorHAnsi"/>
              </w:rPr>
            </w:pPr>
            <w:ins w:id="212" w:author="Autor">
              <w:r w:rsidRPr="00A3032C">
                <w:rPr>
                  <w:rFonts w:cstheme="minorHAnsi"/>
                </w:rPr>
                <w:t>Vplyvy, ktoré sú súčasťou výroby hardvéru a poskytovania digitálnych služieb a vplyvy po skončení životnosti zariadení/hardvéru, sa budú riešiť prostredníctvom prísneho uplatňovania environmentálnych kritérií pre zelené VO.</w:t>
              </w:r>
            </w:ins>
          </w:p>
          <w:p w14:paraId="07AAFF6E" w14:textId="77777777" w:rsidR="00AD3708" w:rsidRPr="00A3032C" w:rsidRDefault="00AD3708" w:rsidP="00AD3708">
            <w:pPr>
              <w:spacing w:after="120"/>
              <w:jc w:val="both"/>
              <w:rPr>
                <w:ins w:id="213" w:author="Autor"/>
                <w:rFonts w:cstheme="minorHAnsi"/>
              </w:rPr>
            </w:pPr>
            <w:ins w:id="214" w:author="Autor">
              <w:r w:rsidRPr="00A3032C">
                <w:rPr>
                  <w:rFonts w:cstheme="minorHAnsi"/>
                </w:rPr>
                <w:t>Pri obstarávaní je potrebné postupovať podľa odporúčaní pre danú skupinu produktov tak, ako ich definuje EÚ a Slovenská republika.</w:t>
              </w:r>
            </w:ins>
          </w:p>
          <w:p w14:paraId="4615D12A" w14:textId="77777777" w:rsidR="00AD3708" w:rsidRPr="00A3032C" w:rsidRDefault="00AD3708" w:rsidP="00AD3708">
            <w:pPr>
              <w:jc w:val="both"/>
              <w:rPr>
                <w:ins w:id="215" w:author="Autor"/>
                <w:rFonts w:cstheme="minorHAnsi"/>
              </w:rPr>
            </w:pPr>
            <w:ins w:id="216" w:author="Autor">
              <w:r w:rsidRPr="00A3032C">
                <w:rPr>
                  <w:rFonts w:cstheme="minorHAnsi"/>
                </w:rPr>
                <w:t xml:space="preserve">Metodiky pre produktové skupiny sú dostupné na webovom sídle Slovenskej agentúry životného prostredia v časti </w:t>
              </w:r>
              <w:r w:rsidRPr="00A3032C">
                <w:fldChar w:fldCharType="begin"/>
              </w:r>
              <w:r w:rsidRPr="00A3032C">
                <w:rPr>
                  <w:rFonts w:cstheme="minorHAnsi"/>
                </w:rPr>
                <w:instrText xml:space="preserve"> HYPERLINK "https://www.sazp.sk/zivotne-prostredie/environmentalne-manazerstvo/propagacne-materialy-dobrovo-ne-nastroje-environmentalnej-politiky/metodiky-pre-uplatnenie-zeleneho-verejneho-obstaravania" </w:instrText>
              </w:r>
              <w:r w:rsidRPr="00A3032C">
                <w:fldChar w:fldCharType="separate"/>
              </w:r>
              <w:r w:rsidRPr="00A3032C">
                <w:rPr>
                  <w:rStyle w:val="Hypertextovprepojenie"/>
                  <w:rFonts w:cstheme="minorHAnsi"/>
                </w:rPr>
                <w:t xml:space="preserve">Životné </w:t>
              </w:r>
              <w:r w:rsidRPr="00A3032C">
                <w:rPr>
                  <w:rStyle w:val="Hypertextovprepojenie"/>
                  <w:rFonts w:cstheme="minorHAnsi"/>
                </w:rPr>
                <w:lastRenderedPageBreak/>
                <w:t>prostredie/Environmentálne manažérstvo/Propagačné materiály – dobrovoľné nástroje environmentálnej politiky/Metodiky pre uplatnenie zeleného verejného obstarávania</w:t>
              </w:r>
              <w:r w:rsidRPr="00A3032C">
                <w:rPr>
                  <w:rStyle w:val="Hypertextovprepojenie"/>
                  <w:rFonts w:cstheme="minorHAnsi"/>
                </w:rPr>
                <w:fldChar w:fldCharType="end"/>
              </w:r>
              <w:r w:rsidRPr="00A3032C">
                <w:rPr>
                  <w:rStyle w:val="Hypertextovprepojenie"/>
                  <w:rFonts w:cstheme="minorHAnsi"/>
                </w:rPr>
                <w:t xml:space="preserve">, </w:t>
              </w:r>
              <w:r w:rsidRPr="00A3032C">
                <w:rPr>
                  <w:rFonts w:cstheme="minorHAnsi"/>
                </w:rPr>
                <w:t xml:space="preserve"> resp. Úradu pre verejné obstarávanie </w:t>
              </w:r>
              <w:r w:rsidRPr="00A3032C">
                <w:fldChar w:fldCharType="begin"/>
              </w:r>
              <w:r w:rsidRPr="00A3032C">
                <w:rPr>
                  <w:rFonts w:cstheme="minorHAnsi"/>
                </w:rPr>
                <w:instrText xml:space="preserve"> HYPERLINK "http://www.uvo.gov.sk/metodika-vzdelavanie/tematicke-materialy/spolocensky-zodpovedne-verejne-obstaravanie" </w:instrText>
              </w:r>
              <w:r w:rsidRPr="00A3032C">
                <w:fldChar w:fldCharType="separate"/>
              </w:r>
              <w:r w:rsidRPr="00A3032C">
                <w:rPr>
                  <w:rStyle w:val="Hypertextovprepojenie"/>
                  <w:rFonts w:cstheme="minorHAnsi"/>
                </w:rPr>
                <w:t>www.uvo.gov.sk/metodika-vzdelavanie/tematicke-materialy/spolocensky-zodpovedne-verejne-obstaravanie</w:t>
              </w:r>
              <w:r w:rsidRPr="00A3032C">
                <w:rPr>
                  <w:rStyle w:val="Hypertextovprepojenie"/>
                  <w:rFonts w:cstheme="minorHAnsi"/>
                </w:rPr>
                <w:fldChar w:fldCharType="end"/>
              </w:r>
              <w:r w:rsidRPr="00A3032C">
                <w:rPr>
                  <w:rFonts w:cstheme="minorHAnsi"/>
                </w:rPr>
                <w:t>.</w:t>
              </w:r>
            </w:ins>
          </w:p>
          <w:p w14:paraId="2B184676" w14:textId="77AFBDD4" w:rsidR="00AD3708" w:rsidRPr="001104B1" w:rsidRDefault="00AD3708" w:rsidP="00AD3708">
            <w:pPr>
              <w:jc w:val="both"/>
              <w:rPr>
                <w:ins w:id="217" w:author="Autor"/>
                <w:rFonts w:cstheme="minorHAnsi"/>
              </w:rPr>
            </w:pPr>
            <w:ins w:id="218" w:author="Autor">
              <w:r w:rsidRPr="00A3032C">
                <w:rPr>
                  <w:rFonts w:cstheme="minorHAnsi"/>
                </w:rPr>
                <w:t xml:space="preserve">Pri uplatnení environmentálnych charakteristík v ďalších (nepovinných) produktových skupinách zeleného verejného obstarávania (GPP) sa verejní obstarávatelia môžu inšpirovať odbornými materiálmi (produktovými listami, technickými správami), vypracovanými Európskou komisiou, ktoré je možné nájsť na webovej stránke EK </w:t>
              </w:r>
              <w:r w:rsidRPr="00A3032C">
                <w:fldChar w:fldCharType="begin"/>
              </w:r>
              <w:r w:rsidRPr="00A3032C">
                <w:rPr>
                  <w:rFonts w:cstheme="minorHAnsi"/>
                </w:rPr>
                <w:instrText xml:space="preserve"> HYPERLINK "https://green-business.ec.europa.eu/green-public-procurement/gpp-criteria-and-requirements_en" </w:instrText>
              </w:r>
              <w:r w:rsidRPr="00A3032C">
                <w:fldChar w:fldCharType="separate"/>
              </w:r>
              <w:r w:rsidRPr="00A3032C">
                <w:rPr>
                  <w:rStyle w:val="Hypertextovprepojenie"/>
                  <w:rFonts w:cstheme="minorHAnsi"/>
                </w:rPr>
                <w:t>green-business.ec.europa.eu/green-public-procurement/gpp-criteria-and-requirements_en</w:t>
              </w:r>
              <w:r w:rsidRPr="00A3032C">
                <w:rPr>
                  <w:rStyle w:val="Hypertextovprepojenie"/>
                  <w:rFonts w:cstheme="minorHAnsi"/>
                </w:rPr>
                <w:fldChar w:fldCharType="end"/>
              </w:r>
              <w:r w:rsidRPr="00A3032C">
                <w:rPr>
                  <w:rStyle w:val="Hypertextovprepojenie"/>
                  <w:rFonts w:cstheme="minorHAnsi"/>
                </w:rPr>
                <w:t>.</w:t>
              </w:r>
            </w:ins>
          </w:p>
        </w:tc>
        <w:tc>
          <w:tcPr>
            <w:tcW w:w="4678" w:type="dxa"/>
          </w:tcPr>
          <w:p w14:paraId="30243474" w14:textId="77777777" w:rsidR="00AD3708" w:rsidRPr="00C72682" w:rsidRDefault="00AD3708" w:rsidP="00AD3708">
            <w:pPr>
              <w:tabs>
                <w:tab w:val="left" w:pos="3215"/>
              </w:tabs>
              <w:suppressAutoHyphens/>
              <w:spacing w:after="120"/>
              <w:jc w:val="both"/>
              <w:rPr>
                <w:ins w:id="219" w:author="Autor"/>
                <w:rFonts w:cstheme="minorHAnsi"/>
              </w:rPr>
            </w:pPr>
            <w:ins w:id="220" w:author="Autor">
              <w:r w:rsidRPr="00C72682">
                <w:rPr>
                  <w:rFonts w:cstheme="minorHAnsi"/>
                </w:rPr>
                <w:lastRenderedPageBreak/>
                <w:t xml:space="preserve">Prijímateľ preukazuje splnenie tejto podmienky vo fáze účinnosti zmluvy o poskytnutí NFP prostredníctvom uplatňovania požiadaviek </w:t>
              </w:r>
              <w:r w:rsidRPr="00C72682">
                <w:rPr>
                  <w:rFonts w:cstheme="minorHAnsi"/>
                </w:rPr>
                <w:lastRenderedPageBreak/>
                <w:t>zeleného verejného obstarávania, a to pri zadávaní zákaziek na dodanie služieb, tovarov a stavebných prác (ak relevantné)  potrebných pre realizáciu projektu, ako aj pri zmenách týchto zákaziek.</w:t>
              </w:r>
            </w:ins>
          </w:p>
          <w:p w14:paraId="5D53F189" w14:textId="77777777" w:rsidR="00AD3708" w:rsidRPr="00C72682" w:rsidRDefault="00AD3708" w:rsidP="00AD3708">
            <w:pPr>
              <w:tabs>
                <w:tab w:val="left" w:pos="3215"/>
              </w:tabs>
              <w:suppressAutoHyphens/>
              <w:spacing w:after="120"/>
              <w:jc w:val="both"/>
              <w:rPr>
                <w:ins w:id="221" w:author="Autor"/>
                <w:rFonts w:cstheme="minorHAnsi"/>
              </w:rPr>
            </w:pPr>
          </w:p>
        </w:tc>
        <w:tc>
          <w:tcPr>
            <w:tcW w:w="3827" w:type="dxa"/>
          </w:tcPr>
          <w:p w14:paraId="77FD1C4E" w14:textId="77777777" w:rsidR="00AD3708" w:rsidRDefault="00AD3708" w:rsidP="00AD3708">
            <w:pPr>
              <w:jc w:val="both"/>
              <w:rPr>
                <w:ins w:id="222" w:author="Autor"/>
                <w:rFonts w:cstheme="minorHAnsi"/>
              </w:rPr>
            </w:pPr>
            <w:ins w:id="223" w:author="Autor">
              <w:r w:rsidRPr="00C72682">
                <w:rPr>
                  <w:rFonts w:cstheme="minorHAnsi"/>
                </w:rPr>
                <w:lastRenderedPageBreak/>
                <w:t xml:space="preserve">Poskytovateľ overí splnenie tejto podmienky vo fáze účinnosti zmluvy o </w:t>
              </w:r>
              <w:r w:rsidRPr="00C72682">
                <w:rPr>
                  <w:rFonts w:cstheme="minorHAnsi"/>
                </w:rPr>
                <w:lastRenderedPageBreak/>
                <w:t>poskytnutí NFP prostredníctvom kontroly verejného obstarávania/</w:t>
              </w:r>
            </w:ins>
          </w:p>
          <w:p w14:paraId="7865F859" w14:textId="4433D831" w:rsidR="00AD3708" w:rsidRPr="00C72682" w:rsidRDefault="00AD3708" w:rsidP="00AD3708">
            <w:pPr>
              <w:jc w:val="both"/>
              <w:rPr>
                <w:ins w:id="224" w:author="Autor"/>
                <w:rFonts w:cstheme="minorHAnsi"/>
              </w:rPr>
            </w:pPr>
            <w:ins w:id="225" w:author="Autor">
              <w:r w:rsidRPr="00C72682">
                <w:rPr>
                  <w:rFonts w:cstheme="minorHAnsi"/>
                </w:rPr>
                <w:t>obstarávania.</w:t>
              </w:r>
            </w:ins>
          </w:p>
        </w:tc>
      </w:tr>
      <w:tr w:rsidR="00AD3708" w:rsidRPr="00B53816" w14:paraId="3A6E0D2B" w14:textId="77777777" w:rsidTr="00DA6189">
        <w:trPr>
          <w:jc w:val="center"/>
          <w:ins w:id="226" w:author="Autor"/>
        </w:trPr>
        <w:tc>
          <w:tcPr>
            <w:tcW w:w="2547" w:type="dxa"/>
            <w:gridSpan w:val="2"/>
          </w:tcPr>
          <w:p w14:paraId="26BED28F" w14:textId="7916D7AF" w:rsidR="00AD3708" w:rsidRPr="00865985" w:rsidRDefault="00AD3708" w:rsidP="00A16885">
            <w:pPr>
              <w:ind w:right="-238"/>
              <w:rPr>
                <w:ins w:id="227" w:author="Autor"/>
                <w:sz w:val="20"/>
                <w:szCs w:val="20"/>
              </w:rPr>
            </w:pPr>
            <w:ins w:id="228" w:author="Autor">
              <w:r w:rsidRPr="00865985">
                <w:rPr>
                  <w:sz w:val="20"/>
                  <w:szCs w:val="20"/>
                </w:rPr>
                <w:lastRenderedPageBreak/>
                <w:t>PSK-MH-001-202</w:t>
              </w:r>
              <w:del w:id="229" w:author="Autor">
                <w:r w:rsidRPr="00865985" w:rsidDel="00A16885">
                  <w:rPr>
                    <w:sz w:val="20"/>
                    <w:szCs w:val="20"/>
                  </w:rPr>
                  <w:delText>4</w:delText>
                </w:r>
              </w:del>
              <w:r w:rsidR="00A16885">
                <w:rPr>
                  <w:sz w:val="20"/>
                  <w:szCs w:val="20"/>
                </w:rPr>
                <w:t>5</w:t>
              </w:r>
              <w:r w:rsidRPr="00865985">
                <w:rPr>
                  <w:sz w:val="20"/>
                  <w:szCs w:val="20"/>
                </w:rPr>
                <w:t>-FAA-EFRR</w:t>
              </w:r>
            </w:ins>
          </w:p>
        </w:tc>
        <w:tc>
          <w:tcPr>
            <w:tcW w:w="4394" w:type="dxa"/>
          </w:tcPr>
          <w:p w14:paraId="09AECB5C" w14:textId="77777777" w:rsidR="00AD3708" w:rsidRPr="00A3032C" w:rsidRDefault="00AD3708" w:rsidP="00AD3708">
            <w:pPr>
              <w:spacing w:before="60" w:after="60"/>
              <w:jc w:val="both"/>
              <w:rPr>
                <w:ins w:id="230" w:author="Autor"/>
                <w:rFonts w:cstheme="minorHAnsi"/>
                <w:lang w:eastAsia="cs-CZ"/>
              </w:rPr>
            </w:pPr>
            <w:ins w:id="231" w:author="Autor">
              <w:r w:rsidRPr="00A3032C">
                <w:rPr>
                  <w:rFonts w:cstheme="minorHAnsi"/>
                  <w:b/>
                  <w:lang w:eastAsia="cs-CZ"/>
                </w:rPr>
                <w:t>Projekt musí byť v súlade so zákonom č. 24/2006 Z. z. o posudzovaní vplyvov na životné prostredie</w:t>
              </w:r>
              <w:r w:rsidRPr="00A3032C">
                <w:rPr>
                  <w:rFonts w:cstheme="minorHAnsi"/>
                  <w:lang w:eastAsia="cs-CZ"/>
                </w:rPr>
                <w:t xml:space="preserve"> a o zmene a doplnení niektorých zákonov v znení neskorších predpisov (ďalej len „zákon o posudzovaní vplyvov na životné prostredie“). V prípade nových prevádzok, v ktorých sa budú realizovať nové navrhované činnosti zaraditeľné podľa prílohy č. 8 k zákonu o posudzovaní vplyvov na životné prostredie, je takáto navrhovaná činnosť predmetom konaní podľa § 18 ods. 2, </w:t>
              </w:r>
              <w:r w:rsidRPr="00A3032C">
                <w:rPr>
                  <w:rFonts w:cstheme="minorHAnsi"/>
                  <w:lang w:eastAsia="cs-CZ"/>
                </w:rPr>
                <w:lastRenderedPageBreak/>
                <w:t>resp. § 18 ods. 1 zákona o posudzovaní vplyvov na životné prostredie.</w:t>
              </w:r>
            </w:ins>
          </w:p>
          <w:p w14:paraId="29395096" w14:textId="20F24787" w:rsidR="00AD3708" w:rsidRPr="00A3032C" w:rsidRDefault="00AD3708" w:rsidP="00AD3708">
            <w:pPr>
              <w:spacing w:before="60" w:after="60"/>
              <w:jc w:val="both"/>
              <w:rPr>
                <w:ins w:id="232" w:author="Autor"/>
                <w:rFonts w:cstheme="minorHAnsi"/>
                <w:lang w:eastAsia="cs-CZ"/>
              </w:rPr>
            </w:pPr>
            <w:ins w:id="233" w:author="Autor">
              <w:r w:rsidRPr="00A3032C">
                <w:rPr>
                  <w:rFonts w:cstheme="minorHAnsi"/>
                </w:rPr>
                <w:t xml:space="preserve">V prípade, ak bude predmetom aktivít priamo výskumno-inovačná činnosť, ktorá je zaraditeľná podľa prílohy č. 8 k zákonu o posudzovaní vplyvov na životné prostredie do časti A, ktorá je realizovaná výhradne alebo najmä na účel rozvoja a testovania nových metód alebo výrobkov, ktoré nie sú používané  viac ako dva roky, je takáto výskumno-inovačná činnosť predmetom zisťovacieho konania podľa § 18 ods. 2 písm. a) zákona o posudzovaní vplyvov na životné prostredie, prípadne predmetom povinného hodnotenia podľa § 18 ods. 1 písm. b) zákona o posudzovaní vplyvov na životné prostredie. </w:t>
              </w:r>
            </w:ins>
          </w:p>
          <w:p w14:paraId="16D5623C" w14:textId="77777777" w:rsidR="00AD3708" w:rsidRPr="00A3032C" w:rsidRDefault="00AD3708" w:rsidP="00AD3708">
            <w:pPr>
              <w:ind w:left="284"/>
              <w:jc w:val="both"/>
              <w:rPr>
                <w:ins w:id="234" w:author="Autor"/>
                <w:rFonts w:cstheme="minorHAnsi"/>
              </w:rPr>
            </w:pPr>
            <w:ins w:id="235" w:author="Autor">
              <w:r w:rsidRPr="00A3032C">
                <w:rPr>
                  <w:rFonts w:cstheme="minorHAnsi"/>
                </w:rPr>
                <w:t>Poznámka: V zmysle § 18 ods. 8 písm. b) zákona o posudzovaní vplyvov na životné prostredie predmetom zisťovacieho konania nie je činnosť, ktorá predstavuje inštaláciu najlepšej dostupnej techniky podľa osobitného predpisu</w:t>
              </w:r>
              <w:r w:rsidRPr="00A3032C">
                <w:rPr>
                  <w:rStyle w:val="Odkaznapoznmkupodiarou"/>
                  <w:rFonts w:cstheme="minorHAnsi"/>
                </w:rPr>
                <w:footnoteReference w:id="21"/>
              </w:r>
              <w:r w:rsidRPr="00A3032C">
                <w:rPr>
                  <w:rFonts w:cstheme="minorHAnsi"/>
                </w:rPr>
                <w:t>.</w:t>
              </w:r>
            </w:ins>
          </w:p>
          <w:p w14:paraId="1326662D" w14:textId="77777777" w:rsidR="00AD3708" w:rsidRPr="00A3032C" w:rsidRDefault="00AD3708" w:rsidP="00AD3708">
            <w:pPr>
              <w:spacing w:before="120" w:after="120"/>
              <w:jc w:val="both"/>
              <w:rPr>
                <w:ins w:id="238" w:author="Autor"/>
                <w:rFonts w:cstheme="minorHAnsi"/>
              </w:rPr>
            </w:pPr>
            <w:ins w:id="239" w:author="Autor">
              <w:r w:rsidRPr="00A3032C">
                <w:rPr>
                  <w:rFonts w:cstheme="minorHAnsi"/>
                </w:rPr>
                <w:t xml:space="preserve">Ak by v dôsledku obstarania strojov, prístrojov, zariadení a dlhodobého nehmotného majetku došlo k zmene pôvodnej činnosti, ktorá je zaraditeľná podľa prílohy č. 8 k zákonu o posudzovaní vplyvov na životné prostredie, je takáto navrhovaná činnosť predmetom konaní </w:t>
              </w:r>
              <w:r w:rsidRPr="00A3032C">
                <w:rPr>
                  <w:rFonts w:cstheme="minorHAnsi"/>
                </w:rPr>
                <w:lastRenderedPageBreak/>
                <w:t xml:space="preserve">podľa § 18 ods. 2, resp. § 18 ods. 1 zákona o posudzovaní vplyvov na životné prostredie.  </w:t>
              </w:r>
            </w:ins>
          </w:p>
          <w:p w14:paraId="01A084E8" w14:textId="77777777" w:rsidR="00AD3708" w:rsidRPr="001104B1" w:rsidRDefault="00AD3708" w:rsidP="00AD3708">
            <w:pPr>
              <w:spacing w:after="120"/>
              <w:jc w:val="both"/>
              <w:rPr>
                <w:ins w:id="240" w:author="Autor"/>
                <w:rFonts w:cstheme="minorHAnsi"/>
                <w:b/>
                <w:lang w:eastAsia="cs-CZ"/>
              </w:rPr>
            </w:pPr>
          </w:p>
        </w:tc>
        <w:tc>
          <w:tcPr>
            <w:tcW w:w="4678" w:type="dxa"/>
          </w:tcPr>
          <w:p w14:paraId="41983EAF" w14:textId="31FA0039" w:rsidR="00AD3708" w:rsidRPr="00CB6D4A" w:rsidRDefault="00AD3708" w:rsidP="00AD3708">
            <w:pPr>
              <w:tabs>
                <w:tab w:val="left" w:pos="1695"/>
              </w:tabs>
              <w:spacing w:after="120"/>
              <w:jc w:val="both"/>
              <w:rPr>
                <w:ins w:id="241" w:author="Autor"/>
                <w:rFonts w:cstheme="minorHAnsi"/>
              </w:rPr>
            </w:pPr>
            <w:ins w:id="242" w:author="Autor">
              <w:r w:rsidRPr="00CB6D4A">
                <w:rPr>
                  <w:rFonts w:cstheme="minorHAnsi"/>
                </w:rPr>
                <w:lastRenderedPageBreak/>
                <w:t xml:space="preserve">Prijímateľ preukazuje splnenie tejto podmienky </w:t>
              </w:r>
              <w:r>
                <w:rPr>
                  <w:rFonts w:cstheme="minorHAnsi"/>
                </w:rPr>
                <w:t>vo fáze účinnosti Z</w:t>
              </w:r>
              <w:r w:rsidRPr="005C4356">
                <w:rPr>
                  <w:rFonts w:cstheme="minorHAnsi"/>
                </w:rPr>
                <w:t>mluvy o poskytnutí NFP</w:t>
              </w:r>
              <w:r>
                <w:rPr>
                  <w:rFonts w:cstheme="minorHAnsi"/>
                </w:rPr>
                <w:t xml:space="preserve"> </w:t>
              </w:r>
              <w:r w:rsidRPr="00134300">
                <w:rPr>
                  <w:rFonts w:cstheme="minorHAnsi"/>
                  <w:b/>
                </w:rPr>
                <w:t>najneskôr spolu s prvou ŽoP</w:t>
              </w:r>
              <w:r>
                <w:rPr>
                  <w:rFonts w:cstheme="minorHAnsi"/>
                </w:rPr>
                <w:t xml:space="preserve">, </w:t>
              </w:r>
              <w:r w:rsidRPr="00CB6D4A">
                <w:rPr>
                  <w:rFonts w:cstheme="minorHAnsi"/>
                </w:rPr>
                <w:t xml:space="preserve">prostredníctvom predloženia výstupu príslušného orgánu z procesu posudzovania vplyvov navrhovanej činnosti, ak sa posúdenie navrhovanej činnosti (t. j. projektu) vyžaduje podľa zákona o posudzovaní vplyvov, t. j.: </w:t>
              </w:r>
            </w:ins>
          </w:p>
          <w:p w14:paraId="08A98CD4" w14:textId="77777777" w:rsidR="00AD3708" w:rsidRPr="00CB6D4A" w:rsidRDefault="00AD3708" w:rsidP="00AD3708">
            <w:pPr>
              <w:pStyle w:val="Odsekzoznamu"/>
              <w:numPr>
                <w:ilvl w:val="0"/>
                <w:numId w:val="3"/>
              </w:numPr>
              <w:tabs>
                <w:tab w:val="left" w:pos="1695"/>
              </w:tabs>
              <w:spacing w:after="120"/>
              <w:ind w:left="318" w:hanging="284"/>
              <w:contextualSpacing w:val="0"/>
              <w:jc w:val="both"/>
              <w:rPr>
                <w:ins w:id="243" w:author="Autor"/>
                <w:rFonts w:cstheme="minorHAnsi"/>
              </w:rPr>
            </w:pPr>
            <w:ins w:id="244" w:author="Autor">
              <w:r>
                <w:rPr>
                  <w:rFonts w:cstheme="minorHAnsi"/>
                  <w:b/>
                </w:rPr>
                <w:t xml:space="preserve">účinné záväzné stanovisko zo zisťovacieho konania, resp. </w:t>
              </w:r>
              <w:r w:rsidRPr="00CB6D4A">
                <w:rPr>
                  <w:rFonts w:cstheme="minorHAnsi"/>
                  <w:b/>
                </w:rPr>
                <w:t>právoplatné rozhodnutie vydané v zisťovacom konaní</w:t>
              </w:r>
              <w:r w:rsidRPr="00CB6D4A">
                <w:rPr>
                  <w:rFonts w:cstheme="minorHAnsi"/>
                </w:rPr>
                <w:t xml:space="preserve"> podľa </w:t>
              </w:r>
              <w:r w:rsidRPr="002A308E">
                <w:rPr>
                  <w:rFonts w:cs="Calibri"/>
                  <w:color w:val="1F4E79"/>
                </w:rPr>
                <w:t>podľa právnej úpravy účinnej do 31.</w:t>
              </w:r>
              <w:r>
                <w:rPr>
                  <w:rFonts w:cs="Calibri"/>
                  <w:color w:val="1F4E79"/>
                </w:rPr>
                <w:t> </w:t>
              </w:r>
              <w:r w:rsidRPr="002A308E">
                <w:rPr>
                  <w:rFonts w:cs="Calibri"/>
                  <w:color w:val="1F4E79"/>
                </w:rPr>
                <w:t>12.</w:t>
              </w:r>
              <w:r>
                <w:rPr>
                  <w:rFonts w:cs="Calibri"/>
                  <w:color w:val="1F4E79"/>
                </w:rPr>
                <w:t> </w:t>
              </w:r>
              <w:r w:rsidRPr="002A308E">
                <w:rPr>
                  <w:rFonts w:cs="Calibri"/>
                  <w:color w:val="1F4E79"/>
                </w:rPr>
                <w:t xml:space="preserve">2024 (s </w:t>
              </w:r>
              <w:r w:rsidRPr="002A308E">
                <w:rPr>
                  <w:rFonts w:cs="Calibri"/>
                  <w:color w:val="1F4E79"/>
                </w:rPr>
                <w:lastRenderedPageBreak/>
                <w:t>prihliadnutím aj na prechodné ustanovenia upravené v </w:t>
              </w:r>
              <w:r>
                <w:rPr>
                  <w:rFonts w:cs="Calibri"/>
                  <w:color w:val="1F4E79"/>
                </w:rPr>
                <w:t xml:space="preserve">§ </w:t>
              </w:r>
              <w:r w:rsidRPr="002A308E">
                <w:rPr>
                  <w:rFonts w:cs="Calibri"/>
                  <w:color w:val="1F4E79"/>
                </w:rPr>
                <w:t xml:space="preserve">65ia </w:t>
              </w:r>
              <w:r w:rsidRPr="005C67C0">
                <w:rPr>
                  <w:rFonts w:cs="Calibri"/>
                </w:rPr>
                <w:t>zákona o posudzovaní vplyvov)</w:t>
              </w:r>
              <w:r w:rsidRPr="005C67C0">
                <w:rPr>
                  <w:rStyle w:val="Odkaznapoznmkupodiarou"/>
                </w:rPr>
                <w:footnoteReference w:id="22"/>
              </w:r>
              <w:r w:rsidRPr="005C67C0">
                <w:rPr>
                  <w:rFonts w:cstheme="minorHAnsi"/>
                </w:rPr>
                <w:t xml:space="preserve"> s výrokom, že navrhovaná činnosť alebo zmena navrho</w:t>
              </w:r>
              <w:r>
                <w:rPr>
                  <w:rFonts w:cstheme="minorHAnsi"/>
                </w:rPr>
                <w:t>vanej činnosti</w:t>
              </w:r>
              <w:r w:rsidRPr="00CB6D4A">
                <w:rPr>
                  <w:rFonts w:cstheme="minorHAnsi"/>
                </w:rPr>
                <w:t xml:space="preserve"> sa nebude</w:t>
              </w:r>
              <w:r>
                <w:rPr>
                  <w:rFonts w:cstheme="minorHAnsi"/>
                </w:rPr>
                <w:t xml:space="preserve"> ďalej </w:t>
              </w:r>
              <w:r w:rsidRPr="00CB6D4A">
                <w:rPr>
                  <w:rFonts w:cstheme="minorHAnsi"/>
                </w:rPr>
                <w:t xml:space="preserve"> posudzovať, alebo </w:t>
              </w:r>
            </w:ins>
          </w:p>
          <w:p w14:paraId="6B8C5EE7" w14:textId="77777777" w:rsidR="00AD3708" w:rsidRPr="00CB6D4A" w:rsidDel="0027790A" w:rsidRDefault="00AD3708" w:rsidP="0027790A">
            <w:pPr>
              <w:pStyle w:val="Odsekzoznamu"/>
              <w:numPr>
                <w:ilvl w:val="0"/>
                <w:numId w:val="3"/>
              </w:numPr>
              <w:tabs>
                <w:tab w:val="left" w:pos="1695"/>
              </w:tabs>
              <w:spacing w:after="120"/>
              <w:ind w:left="318" w:hanging="284"/>
              <w:contextualSpacing w:val="0"/>
              <w:jc w:val="both"/>
              <w:rPr>
                <w:ins w:id="247" w:author="Autor"/>
                <w:del w:id="248" w:author="Autor"/>
                <w:rFonts w:cstheme="minorHAnsi"/>
              </w:rPr>
            </w:pPr>
            <w:ins w:id="249" w:author="Auto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ins>
          </w:p>
          <w:p w14:paraId="0321C579" w14:textId="77777777" w:rsidR="00AD3708" w:rsidRPr="00DA6189" w:rsidRDefault="00AD3708" w:rsidP="00DA6189">
            <w:pPr>
              <w:pStyle w:val="Odsekzoznamu"/>
              <w:numPr>
                <w:ilvl w:val="0"/>
                <w:numId w:val="3"/>
              </w:numPr>
              <w:tabs>
                <w:tab w:val="left" w:pos="1695"/>
              </w:tabs>
              <w:spacing w:after="120"/>
              <w:ind w:left="318" w:hanging="284"/>
              <w:contextualSpacing w:val="0"/>
              <w:jc w:val="both"/>
              <w:rPr>
                <w:ins w:id="250" w:author="Autor"/>
                <w:rFonts w:cs="Calibri"/>
                <w:color w:val="1F4E79"/>
              </w:rPr>
            </w:pPr>
          </w:p>
          <w:p w14:paraId="41A168AE" w14:textId="77777777" w:rsidR="00AD3708" w:rsidRPr="00DA6189" w:rsidRDefault="00AD3708" w:rsidP="00AD3708">
            <w:pPr>
              <w:spacing w:after="60"/>
              <w:jc w:val="both"/>
              <w:rPr>
                <w:ins w:id="251" w:author="Autor"/>
                <w:rFonts w:cs="Calibri"/>
                <w:i/>
              </w:rPr>
            </w:pPr>
            <w:ins w:id="252" w:author="Autor">
              <w:r w:rsidRPr="00DA6189">
                <w:rPr>
                  <w:rFonts w:cs="Calibri"/>
                  <w:u w:val="single"/>
                </w:rPr>
                <w:t>Poznámka:</w:t>
              </w:r>
              <w:r w:rsidRPr="00DA6189">
                <w:rPr>
                  <w:rFonts w:cs="Calibri"/>
                </w:rPr>
                <w:t xml:space="preserve"> </w:t>
              </w:r>
              <w:r w:rsidRPr="00DA6189">
                <w:rPr>
                  <w:rFonts w:cs="Calibri"/>
                  <w:i/>
                </w:rPr>
                <w:t>Podľa § 29 ods. 19 zákona č. 24/2006</w:t>
              </w:r>
              <w:r w:rsidRPr="00DA6189">
                <w:rPr>
                  <w:i/>
                </w:rPr>
                <w:t xml:space="preserve"> Z. z. </w:t>
              </w:r>
              <w:r w:rsidRPr="00DA6189">
                <w:rPr>
                  <w:rFonts w:cs="Calibri"/>
                  <w:i/>
                </w:rPr>
                <w:t>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ins>
          </w:p>
          <w:p w14:paraId="6839BE1E" w14:textId="77777777" w:rsidR="00AD3708" w:rsidRPr="00DA6189" w:rsidDel="0027790A" w:rsidRDefault="00AD3708" w:rsidP="001C1CE2">
            <w:pPr>
              <w:spacing w:after="120"/>
              <w:jc w:val="both"/>
              <w:rPr>
                <w:ins w:id="253" w:author="Autor"/>
                <w:del w:id="254" w:author="Autor"/>
                <w:rFonts w:cs="Calibri"/>
                <w:i/>
              </w:rPr>
            </w:pPr>
            <w:ins w:id="255" w:author="Autor">
              <w:r w:rsidRPr="00DA6189">
                <w:rPr>
                  <w:rFonts w:cs="Calibri"/>
                  <w:i/>
                </w:rPr>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ins>
          </w:p>
          <w:p w14:paraId="0A3F6CC1" w14:textId="77777777" w:rsidR="00AD3708" w:rsidRDefault="00AD3708" w:rsidP="00DA6189">
            <w:pPr>
              <w:spacing w:after="120"/>
              <w:jc w:val="both"/>
              <w:rPr>
                <w:ins w:id="256" w:author="Autor"/>
                <w:rFonts w:cstheme="minorHAnsi"/>
                <w:b/>
                <w:color w:val="FF0000"/>
              </w:rPr>
            </w:pPr>
          </w:p>
          <w:p w14:paraId="06175A4D" w14:textId="3E3BD226" w:rsidR="00AD3708" w:rsidRPr="00C72682" w:rsidRDefault="00AD3708" w:rsidP="00AD3708">
            <w:pPr>
              <w:tabs>
                <w:tab w:val="left" w:pos="3215"/>
              </w:tabs>
              <w:suppressAutoHyphens/>
              <w:spacing w:after="120"/>
              <w:jc w:val="both"/>
              <w:rPr>
                <w:ins w:id="257" w:author="Autor"/>
                <w:rFonts w:cstheme="minorHAnsi"/>
              </w:rPr>
            </w:pPr>
            <w:ins w:id="258" w:author="Autor">
              <w:r w:rsidRPr="005B43A4">
                <w:rPr>
                  <w:rFonts w:cstheme="minorHAnsi"/>
                  <w:b/>
                  <w:color w:val="FF0000"/>
                </w:rPr>
                <w:lastRenderedPageBreak/>
                <w:t xml:space="preserve">Upozornenie: </w:t>
              </w:r>
              <w:r w:rsidRPr="005B43A4">
                <w:rPr>
                  <w:rFonts w:cstheme="minorHAnsi"/>
                  <w:i/>
                  <w:color w:val="FF0000"/>
                </w:rPr>
                <w:t xml:space="preserve">Stanovisko/ vyjadrenie </w:t>
              </w:r>
              <w:r>
                <w:rPr>
                  <w:rFonts w:cstheme="minorHAnsi"/>
                  <w:i/>
                  <w:color w:val="FF0000"/>
                </w:rPr>
                <w:t>príslušného orgánu O</w:t>
              </w:r>
              <w:r w:rsidRPr="005B43A4">
                <w:rPr>
                  <w:rFonts w:cstheme="minorHAnsi"/>
                  <w:i/>
                  <w:color w:val="FF0000"/>
                </w:rPr>
                <w:t xml:space="preserve">kresného úradu </w:t>
              </w:r>
              <w:r>
                <w:rPr>
                  <w:rFonts w:cstheme="minorHAnsi"/>
                  <w:i/>
                  <w:color w:val="FF0000"/>
                </w:rPr>
                <w:t>O</w:t>
              </w:r>
              <w:r w:rsidRPr="005B43A4">
                <w:rPr>
                  <w:rFonts w:cstheme="minorHAnsi"/>
                  <w:i/>
                  <w:color w:val="FF0000"/>
                </w:rPr>
                <w:t>dboru starostlivosti o životné prostredie o tom, že predmetná</w:t>
              </w:r>
              <w:r>
                <w:rPr>
                  <w:rFonts w:cstheme="minorHAnsi"/>
                  <w:i/>
                  <w:color w:val="FF0000"/>
                </w:rPr>
                <w:t xml:space="preserve"> navrhovaná</w:t>
              </w:r>
              <w:r w:rsidRPr="005B43A4">
                <w:rPr>
                  <w:rFonts w:cstheme="minorHAnsi"/>
                  <w:i/>
                  <w:color w:val="FF0000"/>
                </w:rPr>
                <w:t xml:space="preserve"> činnosť</w:t>
              </w:r>
              <w:r>
                <w:rPr>
                  <w:rFonts w:cstheme="minorHAnsi"/>
                  <w:i/>
                  <w:color w:val="FF0000"/>
                </w:rPr>
                <w:t xml:space="preserve"> resp. jej zmena </w:t>
              </w:r>
              <w:r w:rsidRPr="005B43A4">
                <w:rPr>
                  <w:rFonts w:cstheme="minorHAnsi"/>
                  <w:i/>
                  <w:color w:val="FF0000"/>
                </w:rPr>
                <w:t xml:space="preserve"> nepodlieha posudzovaniu vplyvov</w:t>
              </w:r>
              <w:r>
                <w:rPr>
                  <w:rFonts w:cstheme="minorHAnsi"/>
                  <w:i/>
                  <w:color w:val="FF0000"/>
                </w:rPr>
                <w:t xml:space="preserve"> na životné prostredie </w:t>
              </w:r>
              <w:r w:rsidRPr="005B43A4">
                <w:rPr>
                  <w:rFonts w:cstheme="minorHAnsi"/>
                  <w:i/>
                  <w:color w:val="FF0000"/>
                </w:rPr>
                <w:t xml:space="preserve"> nie je </w:t>
              </w:r>
              <w:r>
                <w:rPr>
                  <w:rFonts w:cstheme="minorHAnsi"/>
                  <w:i/>
                  <w:color w:val="FF0000"/>
                </w:rPr>
                <w:t>relevantným</w:t>
              </w:r>
              <w:r w:rsidRPr="005B43A4">
                <w:rPr>
                  <w:rFonts w:cstheme="minorHAnsi"/>
                  <w:i/>
                  <w:color w:val="FF0000"/>
                </w:rPr>
                <w:t xml:space="preserve"> dokumentom na preukázanie tejto podmienky.</w:t>
              </w:r>
            </w:ins>
          </w:p>
        </w:tc>
        <w:tc>
          <w:tcPr>
            <w:tcW w:w="3827" w:type="dxa"/>
          </w:tcPr>
          <w:p w14:paraId="65F35335" w14:textId="77777777" w:rsidR="00AD3708" w:rsidRPr="00CB6D4A" w:rsidRDefault="00AD3708" w:rsidP="00AD3708">
            <w:pPr>
              <w:spacing w:after="120"/>
              <w:jc w:val="both"/>
              <w:rPr>
                <w:ins w:id="259" w:author="Autor"/>
                <w:rFonts w:cstheme="minorHAnsi"/>
              </w:rPr>
            </w:pPr>
            <w:ins w:id="260" w:author="Autor">
              <w:r w:rsidRPr="00CB6D4A">
                <w:rPr>
                  <w:rFonts w:cstheme="minorHAnsi"/>
                </w:rPr>
                <w:lastRenderedPageBreak/>
                <w:t xml:space="preserve">Poskytovateľ overí splnenie tejto podmienky </w:t>
              </w:r>
              <w:r w:rsidRPr="008614EC">
                <w:rPr>
                  <w:rFonts w:cstheme="minorHAnsi"/>
                </w:rPr>
                <w:t xml:space="preserve">vo fáze účinnosti </w:t>
              </w:r>
              <w:r>
                <w:rPr>
                  <w:rFonts w:cstheme="minorHAnsi"/>
                </w:rPr>
                <w:t>Z</w:t>
              </w:r>
              <w:r w:rsidRPr="008614EC">
                <w:rPr>
                  <w:rFonts w:cstheme="minorHAnsi"/>
                </w:rPr>
                <w:t>mluvy o poskytnutí NFP</w:t>
              </w:r>
              <w:r>
                <w:rPr>
                  <w:rFonts w:cstheme="minorHAnsi"/>
                </w:rPr>
                <w:t xml:space="preserve">, </w:t>
              </w:r>
              <w:r w:rsidRPr="001B4767">
                <w:rPr>
                  <w:rFonts w:cstheme="minorHAnsi"/>
                  <w:b/>
                </w:rPr>
                <w:t>pred úhradou prvej ŽoP,</w:t>
              </w:r>
              <w:r w:rsidRPr="003E0328">
                <w:rPr>
                  <w:rFonts w:cstheme="minorHAnsi"/>
                </w:rPr>
                <w:t xml:space="preserve"> </w:t>
              </w:r>
              <w:r w:rsidRPr="00CB6D4A">
                <w:rPr>
                  <w:rFonts w:cstheme="minorHAnsi"/>
                </w:rPr>
                <w:t xml:space="preserve"> </w:t>
              </w:r>
              <w:r w:rsidRPr="008D5155">
                <w:rPr>
                  <w:rFonts w:cstheme="minorHAnsi"/>
                </w:rPr>
                <w:t>v spolupráci s príslušným útvarom MŽP SR prostredníctvom kvalifikovaného overenia:</w:t>
              </w:r>
            </w:ins>
          </w:p>
          <w:p w14:paraId="42CC0400" w14:textId="77777777" w:rsidR="00AD3708" w:rsidRPr="00CB6D4A" w:rsidRDefault="00AD3708" w:rsidP="00AD3708">
            <w:pPr>
              <w:pStyle w:val="Odsekzoznamu"/>
              <w:numPr>
                <w:ilvl w:val="0"/>
                <w:numId w:val="10"/>
              </w:numPr>
              <w:spacing w:after="120"/>
              <w:ind w:left="316" w:hanging="284"/>
              <w:contextualSpacing w:val="0"/>
              <w:jc w:val="both"/>
              <w:rPr>
                <w:ins w:id="261" w:author="Autor"/>
                <w:rFonts w:cstheme="minorHAnsi"/>
              </w:rPr>
            </w:pPr>
            <w:ins w:id="262" w:author="Autor">
              <w:r w:rsidRPr="00CB6D4A">
                <w:rPr>
                  <w:rFonts w:cstheme="minorHAnsi"/>
                </w:rPr>
                <w:t>predloženého výstupu príslušného orgánu z</w:t>
              </w:r>
              <w:r>
                <w:rPr>
                  <w:rFonts w:cstheme="minorHAnsi"/>
                </w:rPr>
                <w:t xml:space="preserve"> procesu </w:t>
              </w:r>
              <w:r w:rsidRPr="00CB6D4A">
                <w:rPr>
                  <w:rFonts w:cstheme="minorHAnsi"/>
                </w:rPr>
                <w:t>posudzovania vplyvov navrhovanej činnosti, ktorá je predmetom realizácie projektu, podľa zákona o posudzovaní vplyvov</w:t>
              </w:r>
              <w:r>
                <w:rPr>
                  <w:rFonts w:cstheme="minorHAnsi"/>
                </w:rPr>
                <w:t xml:space="preserve"> (</w:t>
              </w:r>
              <w:r w:rsidRPr="00CB6D4A">
                <w:rPr>
                  <w:rFonts w:cstheme="minorHAnsi"/>
                </w:rPr>
                <w:t>a</w:t>
              </w:r>
              <w:r>
                <w:rPr>
                  <w:rFonts w:cstheme="minorHAnsi"/>
                </w:rPr>
                <w:t>k relevantné).</w:t>
              </w:r>
              <w:r w:rsidRPr="00CB6D4A">
                <w:rPr>
                  <w:rFonts w:cstheme="minorHAnsi"/>
                </w:rPr>
                <w:t> </w:t>
              </w:r>
            </w:ins>
          </w:p>
          <w:p w14:paraId="48F00148" w14:textId="77777777" w:rsidR="00AD3708" w:rsidRPr="00C72682" w:rsidRDefault="00AD3708" w:rsidP="00AD3708">
            <w:pPr>
              <w:jc w:val="both"/>
              <w:rPr>
                <w:ins w:id="263" w:author="Autor"/>
                <w:rFonts w:cstheme="minorHAnsi"/>
              </w:rPr>
            </w:pPr>
          </w:p>
        </w:tc>
      </w:tr>
      <w:tr w:rsidR="009947F1" w:rsidRPr="00B53816" w14:paraId="3805CF7A" w14:textId="77777777" w:rsidTr="00DA6189">
        <w:trPr>
          <w:jc w:val="center"/>
          <w:ins w:id="264" w:author="Autor"/>
        </w:trPr>
        <w:tc>
          <w:tcPr>
            <w:tcW w:w="2547" w:type="dxa"/>
            <w:gridSpan w:val="2"/>
          </w:tcPr>
          <w:p w14:paraId="3CB57C7F" w14:textId="7C5D4DCE" w:rsidR="009947F1" w:rsidRPr="00865985" w:rsidRDefault="009947F1" w:rsidP="00DA6189">
            <w:pPr>
              <w:ind w:right="-238"/>
              <w:rPr>
                <w:ins w:id="265" w:author="Autor"/>
                <w:sz w:val="20"/>
                <w:szCs w:val="20"/>
              </w:rPr>
            </w:pPr>
            <w:ins w:id="266" w:author="Autor">
              <w:r w:rsidRPr="00865985">
                <w:rPr>
                  <w:sz w:val="20"/>
                  <w:szCs w:val="20"/>
                </w:rPr>
                <w:lastRenderedPageBreak/>
                <w:t>PSK-MH-001-202</w:t>
              </w:r>
              <w:r w:rsidR="00A16885">
                <w:rPr>
                  <w:sz w:val="20"/>
                  <w:szCs w:val="20"/>
                </w:rPr>
                <w:t>5</w:t>
              </w:r>
              <w:del w:id="267" w:author="Autor">
                <w:r w:rsidRPr="00865985" w:rsidDel="00A16885">
                  <w:rPr>
                    <w:sz w:val="20"/>
                    <w:szCs w:val="20"/>
                  </w:rPr>
                  <w:delText>4</w:delText>
                </w:r>
              </w:del>
              <w:r w:rsidRPr="00865985">
                <w:rPr>
                  <w:sz w:val="20"/>
                  <w:szCs w:val="20"/>
                </w:rPr>
                <w:t>-FAA-EFRR</w:t>
              </w:r>
            </w:ins>
          </w:p>
        </w:tc>
        <w:tc>
          <w:tcPr>
            <w:tcW w:w="4394" w:type="dxa"/>
          </w:tcPr>
          <w:p w14:paraId="1975F326" w14:textId="3B0C0EA7" w:rsidR="009947F1" w:rsidRPr="001104B1" w:rsidRDefault="009947F1" w:rsidP="009947F1">
            <w:pPr>
              <w:spacing w:before="120" w:after="120"/>
              <w:jc w:val="both"/>
              <w:rPr>
                <w:ins w:id="268" w:author="Autor"/>
                <w:rFonts w:cstheme="minorHAnsi"/>
                <w:i/>
                <w:iCs/>
              </w:rPr>
            </w:pPr>
            <w:ins w:id="269" w:author="Autor">
              <w:r w:rsidRPr="00A3032C">
                <w:rPr>
                  <w:rFonts w:cstheme="minorHAnsi"/>
                </w:rPr>
                <w:t xml:space="preserve">Predložený projekt </w:t>
              </w:r>
              <w:r w:rsidRPr="001104B1">
                <w:rPr>
                  <w:rFonts w:cstheme="minorHAnsi"/>
                  <w:b/>
                </w:rPr>
                <w:t xml:space="preserve">musí spĺňať požiadavky v oblasti vplyvu návrhu plánu, programu alebo projektu na územia patriace do európskej sústavy chránených území Natura 2000 </w:t>
              </w:r>
              <w:r w:rsidRPr="00A3032C">
                <w:rPr>
                  <w:rFonts w:cstheme="minorHAnsi"/>
                </w:rPr>
                <w:t>v súlade s ustanoveniami zákona č. 543/2002 Z. z. o ochrane prírody a krajiny v znení neskorších predpisov a zákona o posudzovaní vplyvov na životné prostredie.</w:t>
              </w:r>
            </w:ins>
          </w:p>
        </w:tc>
        <w:tc>
          <w:tcPr>
            <w:tcW w:w="4678" w:type="dxa"/>
          </w:tcPr>
          <w:p w14:paraId="6E56FD8C" w14:textId="77777777" w:rsidR="009947F1" w:rsidRPr="00632BF7" w:rsidRDefault="009947F1" w:rsidP="009947F1">
            <w:pPr>
              <w:jc w:val="both"/>
              <w:rPr>
                <w:ins w:id="270" w:author="Autor"/>
                <w:rFonts w:cs="Calibri"/>
                <w:color w:val="000000" w:themeColor="text1"/>
              </w:rPr>
            </w:pPr>
            <w:ins w:id="271" w:author="Autor">
              <w:r>
                <w:rPr>
                  <w:rFonts w:cs="Calibri"/>
                  <w:color w:val="000000" w:themeColor="text1"/>
                </w:rPr>
                <w:t xml:space="preserve">Prijímateľ </w:t>
              </w:r>
              <w:r w:rsidRPr="00632BF7">
                <w:rPr>
                  <w:rFonts w:cs="Calibri"/>
                  <w:color w:val="000000" w:themeColor="text1"/>
                </w:rPr>
                <w:t>je povinný predložiť relevantný dokument preukazujúci súlad s požiadavkami v oblasti vplyvu návrhu plánu, programu alebo projektu na územia patriace do európskej sústavy chránených území Natura 2000 v zmysle prílohy č. 5 metodického usmernenia</w:t>
              </w:r>
              <w:r w:rsidRPr="00632BF7">
                <w:rPr>
                  <w:rStyle w:val="Odkaznapoznmkupodiarou"/>
                  <w:color w:val="000000" w:themeColor="text1"/>
                </w:rPr>
                <w:footnoteReference w:id="23"/>
              </w:r>
              <w:r w:rsidRPr="00632BF7">
                <w:rPr>
                  <w:rFonts w:cs="Calibri"/>
                  <w:color w:val="000000" w:themeColor="text1"/>
                </w:rPr>
                <w:t>, a to jeden z nižšie uvedených:</w:t>
              </w:r>
            </w:ins>
          </w:p>
          <w:p w14:paraId="1A49C5CB" w14:textId="77777777" w:rsidR="009947F1" w:rsidRPr="00632BF7" w:rsidRDefault="009947F1" w:rsidP="00DA6189">
            <w:pPr>
              <w:pStyle w:val="Odsekzoznamu"/>
              <w:numPr>
                <w:ilvl w:val="0"/>
                <w:numId w:val="31"/>
              </w:numPr>
              <w:spacing w:before="120"/>
              <w:ind w:left="315" w:hanging="283"/>
              <w:contextualSpacing w:val="0"/>
              <w:jc w:val="both"/>
              <w:rPr>
                <w:ins w:id="274" w:author="Autor"/>
                <w:color w:val="000000" w:themeColor="text1"/>
                <w:lang w:eastAsia="sk-SK"/>
              </w:rPr>
            </w:pPr>
            <w:ins w:id="275" w:author="Autor">
              <w:r w:rsidRPr="00632BF7">
                <w:rPr>
                  <w:b/>
                  <w:bCs/>
                  <w:color w:val="000000" w:themeColor="text1"/>
                </w:rPr>
                <w:t xml:space="preserve">Stanovisko k možnosti významného vplyvu návrhu plánu, programu alebo projektu na územia európskej sústavy chránených území Natura 2000 </w:t>
              </w:r>
              <w:r w:rsidRPr="00632BF7">
                <w:rPr>
                  <w:rStyle w:val="cvshf"/>
                  <w:color w:val="000000" w:themeColor="text1"/>
                </w:rPr>
                <w:t xml:space="preserve">– </w:t>
              </w:r>
              <w:r w:rsidRPr="00632BF7">
                <w:rPr>
                  <w:rStyle w:val="cvshf"/>
                  <w:color w:val="000000" w:themeColor="text1"/>
                  <w:u w:val="single"/>
                </w:rPr>
                <w:t>vydáva organizácia ochrany prírody, t. j. Štátna ochrana prírody SR</w:t>
              </w:r>
              <w:r w:rsidRPr="00632BF7">
                <w:rPr>
                  <w:rStyle w:val="cvshf"/>
                  <w:color w:val="000000" w:themeColor="text1"/>
                </w:rPr>
                <w:t xml:space="preserve"> podľa </w:t>
              </w:r>
              <w:r w:rsidRPr="00632BF7">
                <w:rPr>
                  <w:color w:val="000000" w:themeColor="text1"/>
                </w:rPr>
                <w:t>§ 65a ods. 2 písm. k) zákona</w:t>
              </w:r>
              <w:r w:rsidRPr="00632BF7">
                <w:rPr>
                  <w:color w:val="000000" w:themeColor="text1"/>
                </w:rPr>
                <w:br/>
                <w:t>č. 543/2002 Z. z. o ochrane prírody a krajiny v znení neskorších predpisov</w:t>
              </w:r>
              <w:r w:rsidRPr="00632BF7">
                <w:rPr>
                  <w:rStyle w:val="cvshf"/>
                  <w:color w:val="000000" w:themeColor="text1"/>
                </w:rPr>
                <w:t xml:space="preserve"> alebo </w:t>
              </w:r>
              <w:r w:rsidRPr="00632BF7">
                <w:rPr>
                  <w:rStyle w:val="cvshf"/>
                  <w:color w:val="000000" w:themeColor="text1"/>
                  <w:u w:val="single"/>
                </w:rPr>
                <w:t>Správa národného parku</w:t>
              </w:r>
              <w:r w:rsidRPr="00632BF7">
                <w:rPr>
                  <w:rStyle w:val="cvshf"/>
                  <w:color w:val="000000" w:themeColor="text1"/>
                </w:rPr>
                <w:t xml:space="preserve"> </w:t>
              </w:r>
              <w:r w:rsidRPr="00632BF7">
                <w:rPr>
                  <w:color w:val="000000" w:themeColor="text1"/>
                </w:rPr>
                <w:t>podľa § 65b ods. 3 v spojení s</w:t>
              </w:r>
              <w:r w:rsidRPr="00632BF7" w:rsidDel="00630D85">
                <w:rPr>
                  <w:color w:val="000000" w:themeColor="text1"/>
                </w:rPr>
                <w:t xml:space="preserve"> </w:t>
              </w:r>
              <w:r w:rsidRPr="00632BF7">
                <w:rPr>
                  <w:color w:val="000000" w:themeColor="text1"/>
                </w:rPr>
                <w:t>§ 65a ods. 2 písm. k) zákona č. 543/2002 Z. z. o ochrane prírody a krajiny v znení neskorších predpisov</w:t>
              </w:r>
              <w:r w:rsidRPr="00632BF7">
                <w:rPr>
                  <w:rStyle w:val="cvshf"/>
                  <w:color w:val="000000" w:themeColor="text1"/>
                </w:rPr>
                <w:t>,</w:t>
              </w:r>
            </w:ins>
          </w:p>
          <w:p w14:paraId="1B35BFCF" w14:textId="77777777" w:rsidR="009947F1" w:rsidRPr="00632BF7" w:rsidRDefault="009947F1" w:rsidP="00DA6189">
            <w:pPr>
              <w:pStyle w:val="Odsekzoznamu"/>
              <w:numPr>
                <w:ilvl w:val="0"/>
                <w:numId w:val="31"/>
              </w:numPr>
              <w:spacing w:before="120"/>
              <w:ind w:left="318" w:hanging="284"/>
              <w:contextualSpacing w:val="0"/>
              <w:jc w:val="both"/>
              <w:rPr>
                <w:ins w:id="276" w:author="Autor"/>
                <w:rStyle w:val="cvshf"/>
                <w:color w:val="000000" w:themeColor="text1"/>
                <w:lang w:eastAsia="sk-SK"/>
              </w:rPr>
            </w:pPr>
            <w:ins w:id="277" w:author="Autor">
              <w:r w:rsidRPr="00632BF7">
                <w:rPr>
                  <w:b/>
                  <w:bCs/>
                  <w:color w:val="000000" w:themeColor="text1"/>
                </w:rPr>
                <w:t xml:space="preserve">Stanovisko/vyjadrenie </w:t>
              </w:r>
              <w:r w:rsidRPr="00632BF7">
                <w:rPr>
                  <w:bCs/>
                  <w:color w:val="000000" w:themeColor="text1"/>
                </w:rPr>
                <w:t>p</w:t>
              </w:r>
              <w:r w:rsidRPr="00632BF7">
                <w:rPr>
                  <w:color w:val="000000" w:themeColor="text1"/>
                </w:rPr>
                <w:t xml:space="preserve">odľa § 9 ods. 2 zákona č. 543/2002 Z. z. o ochrane prírody a krajiny v znení neskorších predpisov k možnosti </w:t>
              </w:r>
              <w:r w:rsidRPr="00632BF7">
                <w:rPr>
                  <w:color w:val="000000" w:themeColor="text1"/>
                </w:rPr>
                <w:lastRenderedPageBreak/>
                <w:t>významného vplyvu návrhu plánu, programu alebo projektu na územia európskej sústavy chránených území Natura 2000, ak je to z obsahu stanoviska/vyjadrenia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ins>
          </w:p>
          <w:p w14:paraId="780C317A" w14:textId="77777777" w:rsidR="009947F1" w:rsidRPr="00632BF7" w:rsidRDefault="009947F1" w:rsidP="00DA6189">
            <w:pPr>
              <w:pStyle w:val="Odsekzoznamu"/>
              <w:numPr>
                <w:ilvl w:val="0"/>
                <w:numId w:val="31"/>
              </w:numPr>
              <w:spacing w:before="120"/>
              <w:ind w:left="318" w:hanging="284"/>
              <w:contextualSpacing w:val="0"/>
              <w:jc w:val="both"/>
              <w:rPr>
                <w:ins w:id="278" w:author="Autor"/>
                <w:rStyle w:val="cvshf"/>
                <w:color w:val="000000" w:themeColor="text1"/>
                <w:lang w:eastAsia="sk-SK"/>
              </w:rPr>
            </w:pPr>
            <w:ins w:id="279" w:author="Autor">
              <w:r w:rsidRPr="00632BF7">
                <w:rPr>
                  <w:b/>
                  <w:bCs/>
                  <w:color w:val="000000" w:themeColor="text1"/>
                </w:rPr>
                <w:t xml:space="preserve">Záväzné stanovisko </w:t>
              </w:r>
              <w:r w:rsidRPr="00632BF7">
                <w:rPr>
                  <w:rStyle w:val="cvshf"/>
                  <w:color w:val="000000" w:themeColor="text1"/>
                </w:rPr>
                <w:t>v špecifických prípadoch definovaných v § 9 ods. 3 zákona</w:t>
              </w:r>
              <w:r w:rsidRPr="00632BF7">
                <w:rPr>
                  <w:rStyle w:val="cvshf"/>
                  <w:color w:val="000000" w:themeColor="text1"/>
                </w:rPr>
                <w:br/>
                <w:t xml:space="preserve">č. 543/2002 Z. z. o ochrane prírody a krajiny v znení neskorších predpisov </w:t>
              </w:r>
              <w:r w:rsidRPr="00632BF7">
                <w:rPr>
                  <w:color w:val="000000" w:themeColor="text1"/>
                </w:rPr>
                <w:t>k možnosti významného vplyvu návrhu plánu, programu alebo projektu na územia európskej sústavy chránených území Natura 2000, ak je to z obsahu záväzného stanoviska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ins>
          </w:p>
          <w:p w14:paraId="06D307E4" w14:textId="77777777" w:rsidR="009947F1" w:rsidRPr="00632BF7" w:rsidRDefault="009947F1" w:rsidP="00DA6189">
            <w:pPr>
              <w:pStyle w:val="Odsekzoznamu"/>
              <w:numPr>
                <w:ilvl w:val="0"/>
                <w:numId w:val="31"/>
              </w:numPr>
              <w:spacing w:before="120"/>
              <w:ind w:left="318" w:hanging="284"/>
              <w:contextualSpacing w:val="0"/>
              <w:jc w:val="both"/>
              <w:rPr>
                <w:ins w:id="280" w:author="Autor"/>
                <w:b/>
                <w:bCs/>
                <w:color w:val="000000" w:themeColor="text1"/>
              </w:rPr>
            </w:pPr>
            <w:ins w:id="281" w:author="Autor">
              <w:r w:rsidRPr="00632BF7">
                <w:rPr>
                  <w:b/>
                  <w:bCs/>
                  <w:color w:val="000000" w:themeColor="text1"/>
                </w:rPr>
                <w:t xml:space="preserve">Odborné stanovisko </w:t>
              </w:r>
              <w:r w:rsidRPr="00632BF7">
                <w:rPr>
                  <w:bCs/>
                  <w:color w:val="000000" w:themeColor="text1"/>
                </w:rPr>
                <w:t>podľa § 28 ods. 7 zákona č. 543/2002 Z. z. o ochrane prírody a krajiny v znení neskorších predpisov</w:t>
              </w:r>
              <w:r w:rsidRPr="00632BF7">
                <w:rPr>
                  <w:color w:val="000000" w:themeColor="text1"/>
                </w:rPr>
                <w:t xml:space="preserve"> </w:t>
              </w:r>
              <w:r w:rsidRPr="00632BF7">
                <w:rPr>
                  <w:bCs/>
                  <w:color w:val="000000" w:themeColor="text1"/>
                </w:rPr>
                <w:t xml:space="preserve"> </w:t>
              </w:r>
              <w:r w:rsidRPr="00632BF7">
                <w:rPr>
                  <w:rStyle w:val="cvshf"/>
                  <w:color w:val="000000" w:themeColor="text1"/>
                </w:rPr>
                <w:t xml:space="preserve">– </w:t>
              </w:r>
              <w:r w:rsidRPr="00632BF7">
                <w:rPr>
                  <w:bCs/>
                  <w:color w:val="000000" w:themeColor="text1"/>
                  <w:u w:val="single"/>
                </w:rPr>
                <w:t xml:space="preserve">vydáva </w:t>
              </w:r>
              <w:r w:rsidRPr="00632BF7">
                <w:rPr>
                  <w:rStyle w:val="cvshf"/>
                  <w:color w:val="000000" w:themeColor="text1"/>
                  <w:u w:val="single"/>
                </w:rPr>
                <w:t>orgán ochrany prírody</w:t>
              </w:r>
              <w:r w:rsidRPr="00632BF7">
                <w:rPr>
                  <w:bCs/>
                  <w:color w:val="000000" w:themeColor="text1"/>
                  <w:u w:val="single"/>
                </w:rPr>
                <w:t>, t. j. okresný úrad v sídle kraja</w:t>
              </w:r>
              <w:r w:rsidRPr="00632BF7">
                <w:rPr>
                  <w:bCs/>
                  <w:color w:val="000000" w:themeColor="text1"/>
                </w:rPr>
                <w:t xml:space="preserve"> v kompetencii podľa § 67 písm. m) zákona č. 543/2002 Z. z. o ochrane prírody a krajiny v znení neskorších predpisov.</w:t>
              </w:r>
            </w:ins>
          </w:p>
          <w:p w14:paraId="68E25EF6" w14:textId="77777777" w:rsidR="009947F1" w:rsidRPr="00632BF7" w:rsidRDefault="009947F1" w:rsidP="009947F1">
            <w:pPr>
              <w:spacing w:before="120"/>
              <w:jc w:val="both"/>
              <w:rPr>
                <w:ins w:id="282" w:author="Autor"/>
                <w:rFonts w:cs="Calibri"/>
                <w:color w:val="000000" w:themeColor="text1"/>
              </w:rPr>
            </w:pPr>
            <w:ins w:id="283" w:author="Autor">
              <w:r w:rsidRPr="00632BF7">
                <w:rPr>
                  <w:rFonts w:cs="Calibri"/>
                  <w:color w:val="000000" w:themeColor="text1"/>
                </w:rPr>
                <w:t>V relevantnom dokumente preukazujúcom súlad s požiadavkami v oblasti vplyvu návrhu plánu, programu alebo projektu na územia patriace do európskej sústavy chránených území Natura 2000 sa uvedie stručný popis projektu, posudzované územia sústavy Natura 2000 a dôvod, prečo sa nepredpokladá významný vplyv na tieto územia. Dokumenty podľa bodu 1, 2 a 3 sa nevyžadujú vtedy, ak:</w:t>
              </w:r>
            </w:ins>
          </w:p>
          <w:p w14:paraId="4F61F8DB" w14:textId="77777777" w:rsidR="009947F1" w:rsidRPr="00632BF7" w:rsidRDefault="009947F1" w:rsidP="009947F1">
            <w:pPr>
              <w:numPr>
                <w:ilvl w:val="0"/>
                <w:numId w:val="24"/>
              </w:numPr>
              <w:ind w:left="318" w:hanging="318"/>
              <w:jc w:val="both"/>
              <w:rPr>
                <w:ins w:id="284" w:author="Autor"/>
                <w:rFonts w:cs="Calibri"/>
                <w:color w:val="000000" w:themeColor="text1"/>
              </w:rPr>
            </w:pPr>
            <w:ins w:id="285" w:author="Autor">
              <w:r w:rsidRPr="00632BF7">
                <w:rPr>
                  <w:rFonts w:cs="Calibri"/>
                  <w:color w:val="000000" w:themeColor="text1"/>
                </w:rPr>
                <w:lastRenderedPageBreak/>
                <w:t>projekt bol predmetom posudzovania vplyvov podľa § 18 ods. 1 zákona o posudzovaní vplyvov (predkladá sa právoplatné záverečné stanovisko),</w:t>
              </w:r>
            </w:ins>
          </w:p>
          <w:p w14:paraId="7C94BC33" w14:textId="77777777" w:rsidR="009947F1" w:rsidRPr="00632BF7" w:rsidRDefault="009947F1" w:rsidP="009947F1">
            <w:pPr>
              <w:numPr>
                <w:ilvl w:val="0"/>
                <w:numId w:val="24"/>
              </w:numPr>
              <w:ind w:left="318" w:hanging="318"/>
              <w:jc w:val="both"/>
              <w:rPr>
                <w:ins w:id="286" w:author="Autor"/>
                <w:rFonts w:cs="Calibri"/>
                <w:color w:val="000000" w:themeColor="text1"/>
              </w:rPr>
            </w:pPr>
            <w:ins w:id="287" w:author="Autor">
              <w:r w:rsidRPr="00632BF7">
                <w:rPr>
                  <w:rFonts w:cs="Calibri"/>
                  <w:color w:val="000000" w:themeColor="text1"/>
                </w:rPr>
                <w:t>projekt bol posúdený v zisťovacom konaní podľa § 28 ods. 6 a 7 zákona č. 543/2002 Z. z. o ochrane prírody a krajiny v znení neskorších predpisov (predkladá sa odborné stanovisko orgánu ochrany prírody podľa § 28 ods. 7 zákona č. 543/2002 Z. z. o ochrane prírody a krajiny v znení neskorších predpisov).</w:t>
              </w:r>
            </w:ins>
          </w:p>
          <w:p w14:paraId="7104FE24" w14:textId="77777777" w:rsidR="009947F1" w:rsidRPr="00632BF7" w:rsidRDefault="009947F1" w:rsidP="002043E1">
            <w:pPr>
              <w:spacing w:before="120" w:after="120"/>
              <w:jc w:val="both"/>
              <w:rPr>
                <w:ins w:id="288" w:author="Autor"/>
                <w:rFonts w:cs="Calibri"/>
                <w:color w:val="000000" w:themeColor="text1"/>
              </w:rPr>
            </w:pPr>
            <w:ins w:id="289" w:author="Autor">
              <w:r w:rsidRPr="00632BF7">
                <w:rPr>
                  <w:rFonts w:cs="Calibri"/>
                  <w:color w:val="000000" w:themeColor="text1"/>
                </w:rPr>
                <w:t>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Žiadateľ je v takom prípade povinný predložiť odborné stanovisko orgánu ochrany prírody podľa § 28 ods. 7 zákona č. 543/2002 Z. z. o ochrane prírody a krajiny v znení neskorších predpisov.</w:t>
              </w:r>
            </w:ins>
          </w:p>
          <w:p w14:paraId="5CFDB891" w14:textId="6796909B" w:rsidR="009947F1" w:rsidRPr="00C72682" w:rsidRDefault="009947F1" w:rsidP="009947F1">
            <w:pPr>
              <w:tabs>
                <w:tab w:val="left" w:pos="3215"/>
              </w:tabs>
              <w:suppressAutoHyphens/>
              <w:spacing w:after="120"/>
              <w:jc w:val="both"/>
              <w:rPr>
                <w:ins w:id="290" w:author="Autor"/>
                <w:rFonts w:cstheme="minorHAnsi"/>
              </w:rPr>
            </w:pPr>
            <w:ins w:id="291" w:author="Autor">
              <w:r w:rsidRPr="00632BF7">
                <w:rPr>
                  <w:rFonts w:cs="Calibri"/>
                  <w:color w:val="000000" w:themeColor="text1"/>
                </w:rPr>
                <w:t>Ak podľa odborného stanoviska orgánu ochrany prírody podľa § 28 ods. 7 zákona</w:t>
              </w:r>
              <w:r w:rsidRPr="00632BF7">
                <w:rPr>
                  <w:rFonts w:cs="Calibri"/>
                  <w:color w:val="000000" w:themeColor="text1"/>
                </w:rPr>
                <w:br/>
                <w:t xml:space="preserve">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w:t>
              </w:r>
              <w:r w:rsidRPr="00632BF7">
                <w:rPr>
                  <w:rFonts w:cs="Calibri"/>
                  <w:color w:val="000000" w:themeColor="text1"/>
                </w:rPr>
                <w:lastRenderedPageBreak/>
                <w:t>28 ods. 8 zákona č. 543/2002 Z. z. o ochrane prírody a krajiny v znení neskorších predpisov, posudzovaniu vplyvov na životné prostredie podľa § 18 ods. 1 písm. g) zákona o posudzovaní vplyvov. Žiadateľ je v takom prípade povinný predložiť záverečné stanovisko z posudzovania vplyvov podľa § 18 ods. 1 písm. g) zákona o posudzovaní vplyvov.</w:t>
              </w:r>
            </w:ins>
          </w:p>
        </w:tc>
        <w:tc>
          <w:tcPr>
            <w:tcW w:w="3827" w:type="dxa"/>
          </w:tcPr>
          <w:p w14:paraId="4064CF33" w14:textId="77777777" w:rsidR="009947F1" w:rsidRPr="00632BF7" w:rsidRDefault="009947F1" w:rsidP="009947F1">
            <w:pPr>
              <w:spacing w:after="120"/>
              <w:jc w:val="both"/>
              <w:rPr>
                <w:ins w:id="292" w:author="Autor"/>
                <w:rFonts w:cstheme="minorHAnsi"/>
              </w:rPr>
            </w:pPr>
            <w:ins w:id="293" w:author="Autor">
              <w:r w:rsidRPr="00632BF7">
                <w:rPr>
                  <w:rFonts w:cstheme="minorHAnsi"/>
                </w:rPr>
                <w:lastRenderedPageBreak/>
                <w:t>Poskytovateľ overí splnenie tejto podmienky vo fáze účinnosti Zmluvy o poskytnutí NFP</w:t>
              </w:r>
              <w:r w:rsidRPr="00B7035B">
                <w:rPr>
                  <w:rFonts w:cstheme="minorHAnsi"/>
                  <w:b/>
                </w:rPr>
                <w:t>, pred úhradou prvej ŽoP</w:t>
              </w:r>
              <w:r w:rsidRPr="00632BF7">
                <w:rPr>
                  <w:rFonts w:cstheme="minorHAnsi"/>
                </w:rPr>
                <w:t>,  v spolupráci s príslušným útvarom MŽP SR prostredníctvom kvalifikovaného overenia:</w:t>
              </w:r>
            </w:ins>
          </w:p>
          <w:p w14:paraId="766DB5B6" w14:textId="77777777" w:rsidR="009947F1" w:rsidRPr="00632BF7" w:rsidRDefault="009947F1" w:rsidP="009947F1">
            <w:pPr>
              <w:pStyle w:val="Odsekzoznamu"/>
              <w:numPr>
                <w:ilvl w:val="0"/>
                <w:numId w:val="10"/>
              </w:numPr>
              <w:spacing w:after="120"/>
              <w:ind w:left="316" w:hanging="284"/>
              <w:contextualSpacing w:val="0"/>
              <w:jc w:val="both"/>
              <w:rPr>
                <w:ins w:id="294" w:author="Autor"/>
                <w:rFonts w:cstheme="minorHAnsi"/>
              </w:rPr>
            </w:pPr>
            <w:ins w:id="295" w:author="Autor">
              <w:r w:rsidRPr="00632BF7">
                <w:rPr>
                  <w:rFonts w:cstheme="minorHAnsi"/>
                </w:rPr>
                <w:t>relevantného dokumentu preukazujúceho súlad s požiadavkami v oblasti vplyvu návrhu plánu, programu alebo projektu na územia patriace do európskej sústavy chránených území Natura 2000 (ak relevantné).</w:t>
              </w:r>
            </w:ins>
          </w:p>
          <w:p w14:paraId="0C9E829F" w14:textId="77777777" w:rsidR="009947F1" w:rsidRPr="00C72682" w:rsidRDefault="009947F1" w:rsidP="009947F1">
            <w:pPr>
              <w:jc w:val="both"/>
              <w:rPr>
                <w:ins w:id="296" w:author="Autor"/>
                <w:rFonts w:cstheme="minorHAnsi"/>
              </w:rPr>
            </w:pPr>
          </w:p>
        </w:tc>
      </w:tr>
    </w:tbl>
    <w:p w14:paraId="3376CBF5" w14:textId="40175309" w:rsidR="0038297F" w:rsidRPr="00C92C7F" w:rsidRDefault="0038297F">
      <w:pPr>
        <w:rPr>
          <w:sz w:val="28"/>
          <w:szCs w:val="28"/>
        </w:rPr>
      </w:pPr>
    </w:p>
    <w:sectPr w:rsidR="0038297F" w:rsidRPr="00C92C7F" w:rsidSect="0059675E">
      <w:headerReference w:type="even" r:id="rId15"/>
      <w:headerReference w:type="default" r:id="rId16"/>
      <w:footerReference w:type="even" r:id="rId17"/>
      <w:footerReference w:type="default" r:id="rId18"/>
      <w:headerReference w:type="first" r:id="rId19"/>
      <w:footerReference w:type="first" r:id="rId2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86CD31" w14:textId="77777777" w:rsidR="00A9791C" w:rsidRDefault="00A9791C" w:rsidP="00E567CB">
      <w:pPr>
        <w:spacing w:after="0" w:line="240" w:lineRule="auto"/>
      </w:pPr>
      <w:r>
        <w:separator/>
      </w:r>
    </w:p>
  </w:endnote>
  <w:endnote w:type="continuationSeparator" w:id="0">
    <w:p w14:paraId="337E2C6D" w14:textId="77777777" w:rsidR="00A9791C" w:rsidRDefault="00A9791C" w:rsidP="00E56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Italic">
    <w:altName w:val="Calibri"/>
    <w:charset w:val="01"/>
    <w:family w:val="auto"/>
    <w:pitch w:val="default"/>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D3F03" w14:textId="77777777" w:rsidR="0066150C" w:rsidRDefault="0066150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5C00F" w14:textId="77777777" w:rsidR="0066150C" w:rsidRDefault="0066150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F36A7" w14:textId="77777777" w:rsidR="0066150C" w:rsidRDefault="0066150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D525C" w14:textId="77777777" w:rsidR="00A9791C" w:rsidRDefault="00A9791C" w:rsidP="00E567CB">
      <w:pPr>
        <w:spacing w:after="0" w:line="240" w:lineRule="auto"/>
      </w:pPr>
      <w:r>
        <w:separator/>
      </w:r>
    </w:p>
  </w:footnote>
  <w:footnote w:type="continuationSeparator" w:id="0">
    <w:p w14:paraId="067D9E67" w14:textId="77777777" w:rsidR="00A9791C" w:rsidRDefault="00A9791C" w:rsidP="00E567CB">
      <w:pPr>
        <w:spacing w:after="0" w:line="240" w:lineRule="auto"/>
      </w:pPr>
      <w:r>
        <w:continuationSeparator/>
      </w:r>
    </w:p>
  </w:footnote>
  <w:footnote w:id="1">
    <w:p w14:paraId="3ABBE35F" w14:textId="77777777" w:rsidR="007D0C72" w:rsidRPr="003C62F3" w:rsidRDefault="007D0C72" w:rsidP="007D0C72">
      <w:pPr>
        <w:pStyle w:val="Textpoznmkypodiarou"/>
        <w:ind w:left="-284" w:right="-286"/>
        <w:jc w:val="both"/>
        <w:rPr>
          <w:rFonts w:ascii="Arial Narrow" w:hAnsi="Arial Narrow"/>
          <w:sz w:val="18"/>
          <w:szCs w:val="18"/>
        </w:rPr>
      </w:pPr>
      <w:r w:rsidRPr="003C62F3">
        <w:rPr>
          <w:rStyle w:val="Odkaznapoznmkupodiarou"/>
          <w:rFonts w:ascii="Arial Narrow" w:hAnsi="Arial Narrow"/>
          <w:sz w:val="18"/>
          <w:szCs w:val="18"/>
        </w:rPr>
        <w:footnoteRef/>
      </w:r>
      <w:r w:rsidRPr="003C62F3">
        <w:rPr>
          <w:rFonts w:ascii="Arial Narrow" w:hAnsi="Arial Narrow"/>
          <w:sz w:val="18"/>
          <w:szCs w:val="18"/>
        </w:rPr>
        <w:t xml:space="preserve"> </w:t>
      </w:r>
      <w:r w:rsidRPr="003534C0">
        <w:rPr>
          <w:rFonts w:asciiTheme="minorHAnsi" w:hAnsiTheme="minorHAnsi" w:cstheme="minorHAnsi"/>
          <w:sz w:val="18"/>
          <w:szCs w:val="18"/>
        </w:rPr>
        <w:t>Zákon č. 24/2006 Z. z. o posudzovaní vplyvov na životné prostredie a o zmene a doplnení niektorých zákonov v znení neskorších predpisov.</w:t>
      </w:r>
    </w:p>
  </w:footnote>
  <w:footnote w:id="2">
    <w:p w14:paraId="550E8FF9" w14:textId="77777777" w:rsidR="007D0C72" w:rsidRPr="003C62F3" w:rsidRDefault="007D0C72" w:rsidP="007D0C72">
      <w:pPr>
        <w:pStyle w:val="Textpoznmkypodiarou"/>
        <w:ind w:left="-284" w:right="-286"/>
        <w:jc w:val="both"/>
        <w:rPr>
          <w:rFonts w:ascii="Arial Narrow" w:hAnsi="Arial Narrow"/>
          <w:sz w:val="18"/>
          <w:szCs w:val="18"/>
        </w:rPr>
      </w:pPr>
      <w:r w:rsidRPr="003C62F3">
        <w:rPr>
          <w:rStyle w:val="Odkaznapoznmkupodiarou"/>
          <w:sz w:val="18"/>
          <w:szCs w:val="18"/>
        </w:rPr>
        <w:footnoteRef/>
      </w:r>
      <w:r w:rsidRPr="003C62F3">
        <w:rPr>
          <w:rFonts w:ascii="Arial Narrow" w:hAnsi="Arial Narrow"/>
          <w:sz w:val="18"/>
          <w:szCs w:val="18"/>
        </w:rPr>
        <w:t xml:space="preserve"> </w:t>
      </w:r>
      <w:r w:rsidRPr="003534C0">
        <w:rPr>
          <w:rFonts w:asciiTheme="minorHAnsi" w:hAnsiTheme="minorHAnsi" w:cstheme="minorHAnsi"/>
          <w:sz w:val="18"/>
          <w:szCs w:val="18"/>
        </w:rPr>
        <w:t>Napr. podľa zákona č. 39/2013 Z. z. o integrovanej prevencii a kontrole znečisťovania životného prostredia a o zmene a doplnení niektorých zákonov v znení neskorších predpisov.</w:t>
      </w:r>
    </w:p>
  </w:footnote>
  <w:footnote w:id="3">
    <w:p w14:paraId="3C4A0521" w14:textId="77777777" w:rsidR="00375B64" w:rsidRPr="00747464" w:rsidRDefault="00375B64" w:rsidP="00375B64">
      <w:pPr>
        <w:pStyle w:val="Textpoznmkypodiarou"/>
        <w:ind w:left="-284" w:right="-286"/>
        <w:jc w:val="both"/>
        <w:rPr>
          <w:rFonts w:ascii="Arial Narrow" w:hAnsi="Arial Narrow"/>
          <w:sz w:val="18"/>
          <w:szCs w:val="18"/>
        </w:rPr>
      </w:pPr>
      <w:r w:rsidRPr="00747464">
        <w:rPr>
          <w:rStyle w:val="Odkaznapoznmkupodiarou"/>
          <w:rFonts w:ascii="Arial Narrow" w:hAnsi="Arial Narrow"/>
          <w:sz w:val="18"/>
          <w:szCs w:val="18"/>
        </w:rPr>
        <w:footnoteRef/>
      </w:r>
      <w:r w:rsidRPr="00747464">
        <w:rPr>
          <w:rFonts w:ascii="Arial Narrow" w:hAnsi="Arial Narrow"/>
          <w:sz w:val="18"/>
          <w:szCs w:val="18"/>
        </w:rPr>
        <w:t xml:space="preserve"> </w:t>
      </w:r>
      <w:r w:rsidRPr="003534C0">
        <w:rPr>
          <w:rFonts w:asciiTheme="minorHAnsi" w:hAnsiTheme="minorHAnsi" w:cstheme="minorHAnsi"/>
          <w:sz w:val="18"/>
          <w:szCs w:val="18"/>
        </w:rPr>
        <w:t>Napr. podľa zákona č. 39/2013 Z. z. o integrovanej prevencii a kontrole znečisťovania životného prostredia a o zmene a doplnení niektorých zákonov v znení neskorších predpisov.</w:t>
      </w:r>
    </w:p>
  </w:footnote>
  <w:footnote w:id="4">
    <w:p w14:paraId="019FCC47" w14:textId="77777777" w:rsidR="00384670" w:rsidRPr="00E31611" w:rsidRDefault="00384670" w:rsidP="00384670">
      <w:pPr>
        <w:pStyle w:val="Textpoznmkypodiarou"/>
        <w:ind w:left="-284" w:right="-286"/>
        <w:jc w:val="both"/>
        <w:rPr>
          <w:ins w:id="17" w:author="Autor"/>
          <w:rFonts w:ascii="Arial Narrow" w:hAnsi="Arial Narrow" w:cstheme="minorHAnsi"/>
          <w:sz w:val="16"/>
          <w:szCs w:val="16"/>
        </w:rPr>
      </w:pPr>
      <w:ins w:id="18" w:author="Autor">
        <w:r w:rsidRPr="00E31611">
          <w:rPr>
            <w:rStyle w:val="Odkaznapoznmkupodiarou"/>
            <w:rFonts w:ascii="Arial Narrow" w:hAnsi="Arial Narrow" w:cstheme="minorHAnsi"/>
          </w:rPr>
          <w:footnoteRef/>
        </w:r>
        <w:r w:rsidRPr="00E31611">
          <w:rPr>
            <w:rFonts w:ascii="Arial Narrow" w:hAnsi="Arial Narrow" w:cstheme="minorHAnsi"/>
            <w:sz w:val="16"/>
            <w:szCs w:val="16"/>
          </w:rPr>
          <w:t xml:space="preserve"> </w:t>
        </w:r>
        <w:r w:rsidRPr="003534C0">
          <w:rPr>
            <w:rFonts w:asciiTheme="minorHAnsi" w:hAnsiTheme="minorHAnsi" w:cstheme="minorHAnsi"/>
            <w:sz w:val="18"/>
            <w:szCs w:val="18"/>
          </w:rPr>
          <w:t>§ 2 písm. n) zákona č. 39/2013 Z. z. o integrovanej prevencii a kontrole znečisťovania životného prostredia a o zmene a doplnení niektorých zákonov v znení neskorších predpisov.</w:t>
        </w:r>
      </w:ins>
    </w:p>
  </w:footnote>
  <w:footnote w:id="5">
    <w:p w14:paraId="07944C9E" w14:textId="48E3E040" w:rsidR="00151D4A" w:rsidRPr="002A308E" w:rsidRDefault="00151D4A" w:rsidP="00151D4A">
      <w:pPr>
        <w:pStyle w:val="Textpoznmkypodiarou"/>
        <w:spacing w:before="60"/>
        <w:rPr>
          <w:ins w:id="31" w:author="Autor"/>
          <w:rFonts w:asciiTheme="minorHAnsi" w:hAnsiTheme="minorHAnsi" w:cstheme="minorHAnsi"/>
          <w:sz w:val="16"/>
          <w:szCs w:val="16"/>
        </w:rPr>
      </w:pPr>
      <w:ins w:id="32" w:author="Autor">
        <w:r w:rsidRPr="002A308E">
          <w:rPr>
            <w:rStyle w:val="Odkaznapoznmkupodiarou"/>
            <w:rFonts w:asciiTheme="minorHAnsi" w:hAnsiTheme="minorHAnsi" w:cstheme="minorHAnsi"/>
            <w:sz w:val="16"/>
            <w:szCs w:val="16"/>
          </w:rPr>
          <w:footnoteRef/>
        </w:r>
        <w:r w:rsidRPr="002A308E">
          <w:rPr>
            <w:rFonts w:asciiTheme="minorHAnsi" w:hAnsiTheme="minorHAnsi" w:cstheme="minorHAnsi"/>
            <w:sz w:val="16"/>
            <w:szCs w:val="16"/>
          </w:rPr>
          <w:t xml:space="preserve"> </w:t>
        </w:r>
        <w:r w:rsidR="00C43008" w:rsidRPr="003534C0">
          <w:rPr>
            <w:rFonts w:asciiTheme="minorHAnsi" w:hAnsiTheme="minorHAnsi" w:cstheme="minorHAnsi"/>
            <w:sz w:val="18"/>
            <w:szCs w:val="18"/>
          </w:rPr>
          <w:t>Prijímate</w:t>
        </w:r>
        <w:r w:rsidRPr="003534C0">
          <w:rPr>
            <w:rFonts w:asciiTheme="minorHAnsi" w:hAnsiTheme="minorHAnsi" w:cstheme="minorHAnsi"/>
            <w:sz w:val="18"/>
            <w:szCs w:val="18"/>
          </w:rPr>
          <w:t>ľ predkladá jeden z relevantných dokumentov.</w:t>
        </w:r>
      </w:ins>
    </w:p>
  </w:footnote>
  <w:footnote w:id="6">
    <w:p w14:paraId="66D242B2" w14:textId="41129839" w:rsidR="005B3421" w:rsidRDefault="005B3421" w:rsidP="005B3421">
      <w:pPr>
        <w:pStyle w:val="Textpoznmkypodiarou"/>
        <w:ind w:left="-284" w:right="-286"/>
        <w:jc w:val="both"/>
      </w:pPr>
      <w:r w:rsidRPr="002046F1">
        <w:rPr>
          <w:rFonts w:ascii="Arial Narrow" w:hAnsi="Arial Narrow"/>
          <w:sz w:val="18"/>
          <w:szCs w:val="18"/>
          <w:vertAlign w:val="superscript"/>
        </w:rPr>
        <w:footnoteRef/>
      </w:r>
      <w:r w:rsidRPr="002046F1">
        <w:rPr>
          <w:rFonts w:ascii="Arial Narrow" w:hAnsi="Arial Narrow"/>
          <w:sz w:val="18"/>
          <w:szCs w:val="18"/>
        </w:rPr>
        <w:t xml:space="preserve"> </w:t>
      </w:r>
      <w:r w:rsidRPr="003534C0">
        <w:rPr>
          <w:rFonts w:asciiTheme="minorHAnsi" w:hAnsiTheme="minorHAnsi" w:cstheme="minorHAnsi"/>
          <w:sz w:val="18"/>
          <w:szCs w:val="18"/>
        </w:rPr>
        <w:t>Obnovou budov sa rozumejú najmä opatrenia na zlepšenie tepelno-technických vlastností budovy ako napr. zateplenie obvodového a strešného plášťa, výmena otvorových konštrukcií, zateplenie podlahy a stropu nevykurovaného priestoru, zateplenie podlahy na teréne, prípadne inštalácia alternatívneho zdroja energie.</w:t>
      </w:r>
    </w:p>
  </w:footnote>
  <w:footnote w:id="7">
    <w:p w14:paraId="3E9524AA" w14:textId="1D8CD6DA" w:rsidR="008A160F" w:rsidRPr="002C32B3" w:rsidRDefault="008A160F" w:rsidP="008A160F">
      <w:pPr>
        <w:pStyle w:val="Textpoznmkypodiarou"/>
        <w:jc w:val="both"/>
        <w:rPr>
          <w:rFonts w:ascii="Arial" w:hAnsi="Arial" w:cs="Arial"/>
          <w:sz w:val="16"/>
          <w:szCs w:val="16"/>
        </w:rPr>
      </w:pPr>
      <w:r w:rsidRPr="002C32B3">
        <w:rPr>
          <w:rStyle w:val="Odkaznapoznmkupodiarou"/>
          <w:rFonts w:ascii="Arial" w:hAnsi="Arial" w:cs="Arial"/>
        </w:rPr>
        <w:footnoteRef/>
      </w:r>
      <w:r w:rsidRPr="002C32B3">
        <w:rPr>
          <w:rFonts w:ascii="Arial" w:hAnsi="Arial" w:cs="Arial"/>
          <w:sz w:val="16"/>
          <w:szCs w:val="16"/>
        </w:rPr>
        <w:t xml:space="preserve"> </w:t>
      </w:r>
      <w:r w:rsidRPr="003534C0">
        <w:rPr>
          <w:rFonts w:asciiTheme="minorHAnsi" w:hAnsiTheme="minorHAnsi" w:cstheme="minorHAnsi"/>
          <w:sz w:val="18"/>
          <w:szCs w:val="18"/>
        </w:rPr>
        <w:t>Potvrdenie výrobcu alebo doklad výrobcu je možné nahradiť technickým listom výrobku, ak obsahuje informácie preukazujúce splnenie podmienky životnosti</w:t>
      </w:r>
      <w:r w:rsidR="002C32B3" w:rsidRPr="003534C0">
        <w:rPr>
          <w:rFonts w:asciiTheme="minorHAnsi" w:hAnsiTheme="minorHAnsi" w:cstheme="minorHAnsi"/>
          <w:sz w:val="18"/>
          <w:szCs w:val="18"/>
        </w:rPr>
        <w:t>.</w:t>
      </w:r>
    </w:p>
    <w:p w14:paraId="7AAC6C9E" w14:textId="77777777" w:rsidR="008A160F" w:rsidRDefault="008A160F" w:rsidP="008A160F">
      <w:pPr>
        <w:pStyle w:val="Textpoznmkypodiarou"/>
      </w:pPr>
    </w:p>
  </w:footnote>
  <w:footnote w:id="8">
    <w:p w14:paraId="0FACE667" w14:textId="50589796" w:rsidR="00365255" w:rsidRPr="00B20A01" w:rsidRDefault="00365255">
      <w:pPr>
        <w:pStyle w:val="Textpoznmkypodiarou"/>
        <w:rPr>
          <w:rFonts w:asciiTheme="minorHAnsi" w:hAnsiTheme="minorHAnsi" w:cstheme="minorHAnsi"/>
          <w:sz w:val="18"/>
          <w:szCs w:val="18"/>
          <w:rPrChange w:id="59" w:author="Autor">
            <w:rPr/>
          </w:rPrChange>
        </w:rPr>
      </w:pPr>
      <w:r>
        <w:rPr>
          <w:rStyle w:val="Odkaznapoznmkupodiarou"/>
        </w:rPr>
        <w:footnoteRef/>
      </w:r>
      <w:r>
        <w:t xml:space="preserve"> </w:t>
      </w:r>
      <w:r w:rsidRPr="003534C0">
        <w:rPr>
          <w:rFonts w:asciiTheme="minorHAnsi" w:hAnsiTheme="minorHAnsi" w:cstheme="minorHAnsi"/>
          <w:sz w:val="18"/>
          <w:szCs w:val="18"/>
        </w:rPr>
        <w:t>zverejnené na webovom sídle:</w:t>
      </w:r>
      <w:r>
        <w:t xml:space="preserve"> </w:t>
      </w:r>
      <w:r w:rsidR="00276349" w:rsidRPr="00B20A01">
        <w:rPr>
          <w:rFonts w:asciiTheme="minorHAnsi" w:hAnsiTheme="minorHAnsi" w:cstheme="minorHAnsi"/>
          <w:sz w:val="18"/>
          <w:szCs w:val="18"/>
          <w:rPrChange w:id="60" w:author="Autor">
            <w:rPr/>
          </w:rPrChange>
        </w:rPr>
        <w:fldChar w:fldCharType="begin"/>
      </w:r>
      <w:r w:rsidR="00276349" w:rsidRPr="00B20A01">
        <w:rPr>
          <w:rFonts w:asciiTheme="minorHAnsi" w:hAnsiTheme="minorHAnsi" w:cstheme="minorHAnsi"/>
          <w:sz w:val="18"/>
          <w:szCs w:val="18"/>
          <w:rPrChange w:id="61" w:author="Autor">
            <w:rPr/>
          </w:rPrChange>
        </w:rPr>
        <w:instrText xml:space="preserve"> HYPERLINK "https://eurofondy.gov.sk/dokumenty-a-publikacie/metodicke-dokumenty/metodicke-dokumenty-specificke-pre-program-slovensko/" </w:instrText>
      </w:r>
      <w:r w:rsidR="00276349" w:rsidRPr="00B20A01">
        <w:rPr>
          <w:rFonts w:asciiTheme="minorHAnsi" w:hAnsiTheme="minorHAnsi" w:cstheme="minorHAnsi"/>
          <w:sz w:val="18"/>
          <w:szCs w:val="18"/>
          <w:rPrChange w:id="62" w:author="Autor">
            <w:rPr>
              <w:rStyle w:val="Hypertextovprepojenie"/>
            </w:rPr>
          </w:rPrChange>
        </w:rPr>
        <w:fldChar w:fldCharType="separate"/>
      </w:r>
      <w:r w:rsidRPr="00B20A01">
        <w:rPr>
          <w:rStyle w:val="Hypertextovprepojenie"/>
          <w:rFonts w:asciiTheme="minorHAnsi" w:hAnsiTheme="minorHAnsi" w:cstheme="minorHAnsi"/>
          <w:sz w:val="18"/>
          <w:szCs w:val="18"/>
          <w:rPrChange w:id="63" w:author="Autor">
            <w:rPr>
              <w:rStyle w:val="Hypertextovprepojenie"/>
            </w:rPr>
          </w:rPrChange>
        </w:rPr>
        <w:t>https://eurofondy.gov.sk/dokumenty-a-publikacie/metodicke-dokumenty/metodicke-dokumenty-specificke-pre-program-slovensko/</w:t>
      </w:r>
      <w:r w:rsidR="00276349" w:rsidRPr="00B20A01">
        <w:rPr>
          <w:rStyle w:val="Hypertextovprepojenie"/>
          <w:rFonts w:asciiTheme="minorHAnsi" w:hAnsiTheme="minorHAnsi" w:cstheme="minorHAnsi"/>
          <w:sz w:val="18"/>
          <w:szCs w:val="18"/>
          <w:rPrChange w:id="64" w:author="Autor">
            <w:rPr>
              <w:rStyle w:val="Hypertextovprepojenie"/>
            </w:rPr>
          </w:rPrChange>
        </w:rPr>
        <w:fldChar w:fldCharType="end"/>
      </w:r>
      <w:r w:rsidR="007D1077" w:rsidRPr="00B20A01">
        <w:rPr>
          <w:rFonts w:asciiTheme="minorHAnsi" w:hAnsiTheme="minorHAnsi" w:cstheme="minorHAnsi"/>
          <w:sz w:val="18"/>
          <w:szCs w:val="18"/>
          <w:rPrChange w:id="65" w:author="Autor">
            <w:rPr/>
          </w:rPrChange>
        </w:rPr>
        <w:t>.</w:t>
      </w:r>
      <w:r w:rsidRPr="00B20A01">
        <w:rPr>
          <w:rFonts w:asciiTheme="minorHAnsi" w:hAnsiTheme="minorHAnsi" w:cstheme="minorHAnsi"/>
          <w:sz w:val="18"/>
          <w:szCs w:val="18"/>
          <w:rPrChange w:id="66" w:author="Autor">
            <w:rPr/>
          </w:rPrChange>
        </w:rPr>
        <w:t xml:space="preserve"> </w:t>
      </w:r>
    </w:p>
  </w:footnote>
  <w:footnote w:id="9">
    <w:p w14:paraId="58418EEB" w14:textId="77777777" w:rsidR="00796A73" w:rsidRPr="002A308E" w:rsidRDefault="00796A73" w:rsidP="00796A73">
      <w:pPr>
        <w:pStyle w:val="Textpoznmkypodiarou"/>
        <w:spacing w:before="60"/>
        <w:rPr>
          <w:ins w:id="74" w:author="Autor"/>
          <w:rFonts w:asciiTheme="minorHAnsi" w:hAnsiTheme="minorHAnsi" w:cstheme="minorHAnsi"/>
          <w:sz w:val="16"/>
          <w:szCs w:val="16"/>
        </w:rPr>
      </w:pPr>
      <w:ins w:id="75" w:author="Autor">
        <w:r w:rsidRPr="002A308E">
          <w:rPr>
            <w:rStyle w:val="Odkaznapoznmkupodiarou"/>
            <w:rFonts w:asciiTheme="minorHAnsi" w:hAnsiTheme="minorHAnsi" w:cstheme="minorHAnsi"/>
            <w:sz w:val="16"/>
            <w:szCs w:val="16"/>
          </w:rPr>
          <w:footnoteRef/>
        </w:r>
        <w:r w:rsidRPr="002A308E">
          <w:rPr>
            <w:rFonts w:asciiTheme="minorHAnsi" w:hAnsiTheme="minorHAnsi" w:cstheme="minorHAnsi"/>
            <w:sz w:val="16"/>
            <w:szCs w:val="16"/>
          </w:rPr>
          <w:t xml:space="preserve"> </w:t>
        </w:r>
        <w:r w:rsidRPr="003534C0">
          <w:rPr>
            <w:rFonts w:asciiTheme="minorHAnsi" w:hAnsiTheme="minorHAnsi" w:cstheme="minorHAnsi"/>
            <w:sz w:val="18"/>
            <w:szCs w:val="18"/>
          </w:rPr>
          <w:t>Žiadateľ predkladá jeden z relevantných dokumentov.</w:t>
        </w:r>
      </w:ins>
    </w:p>
  </w:footnote>
  <w:footnote w:id="10">
    <w:p w14:paraId="3650485A" w14:textId="77777777" w:rsidR="005B0F59" w:rsidRPr="002B18FF" w:rsidRDefault="005B0F59" w:rsidP="002B18FF">
      <w:pPr>
        <w:pStyle w:val="xmsolistparagraph"/>
        <w:spacing w:before="120" w:after="120"/>
        <w:ind w:left="0"/>
        <w:jc w:val="both"/>
        <w:rPr>
          <w:rFonts w:asciiTheme="minorHAnsi" w:hAnsiTheme="minorHAnsi" w:cstheme="minorHAnsi"/>
          <w:color w:val="1F3864"/>
          <w:sz w:val="18"/>
          <w:szCs w:val="18"/>
        </w:rPr>
      </w:pPr>
      <w:r w:rsidRPr="002B18FF">
        <w:rPr>
          <w:rStyle w:val="Odkaznapoznmkupodiarou"/>
          <w:rFonts w:asciiTheme="minorHAnsi" w:hAnsiTheme="minorHAnsi" w:cstheme="minorHAnsi"/>
          <w:sz w:val="18"/>
          <w:szCs w:val="18"/>
        </w:rPr>
        <w:footnoteRef/>
      </w:r>
      <w:r w:rsidRPr="002B18FF">
        <w:rPr>
          <w:rFonts w:asciiTheme="minorHAnsi" w:hAnsiTheme="minorHAnsi" w:cstheme="minorHAnsi"/>
          <w:sz w:val="18"/>
          <w:szCs w:val="18"/>
        </w:rPr>
        <w:t xml:space="preserve"> </w:t>
      </w:r>
      <w:r w:rsidRPr="002B18FF">
        <w:rPr>
          <w:rFonts w:asciiTheme="minorHAnsi" w:hAnsiTheme="minorHAnsi" w:cstheme="minorHAnsi"/>
          <w:sz w:val="18"/>
          <w:szCs w:val="18"/>
        </w:rPr>
        <w:t xml:space="preserve">Národné metodiky pre uplatňovanie zeleného verejného obstarávania sú dostupné na webovom sídle Slovenskej agentúry životného prostredia v časti </w:t>
      </w:r>
      <w:hyperlink r:id="rId1" w:history="1">
        <w:r w:rsidRPr="002B18FF">
          <w:rPr>
            <w:rStyle w:val="Hypertextovprepojenie"/>
            <w:rFonts w:asciiTheme="minorHAnsi" w:hAnsiTheme="minorHAnsi" w:cstheme="minorHAnsi"/>
            <w:sz w:val="18"/>
            <w:szCs w:val="18"/>
          </w:rPr>
          <w:t>Životné prostredie/Environmentálne manažérstvo/Propagačné materiály – dobrovoľné nástroje environmentálnej politiky/Metodiky pre uplatnenie zeleného verejného obstarávania</w:t>
        </w:r>
      </w:hyperlink>
      <w:r w:rsidRPr="002B18FF">
        <w:rPr>
          <w:rStyle w:val="Hypertextovprepojenie"/>
          <w:rFonts w:asciiTheme="minorHAnsi" w:hAnsiTheme="minorHAnsi" w:cstheme="minorHAnsi"/>
          <w:sz w:val="18"/>
          <w:szCs w:val="18"/>
        </w:rPr>
        <w:t xml:space="preserve"> a na webovom sídle Úradu pre verejné obstarávanie v časti </w:t>
      </w:r>
      <w:hyperlink r:id="rId2" w:history="1">
        <w:r w:rsidRPr="002B18FF">
          <w:rPr>
            <w:rStyle w:val="Hypertextovprepojenie"/>
            <w:rFonts w:asciiTheme="minorHAnsi" w:hAnsiTheme="minorHAnsi" w:cstheme="minorHAnsi"/>
            <w:sz w:val="18"/>
            <w:szCs w:val="18"/>
          </w:rPr>
          <w:t>Metodika/Vzdelávanie/Tematické materiály/Spoločensky zodpovedné verejné obstarávanie</w:t>
        </w:r>
      </w:hyperlink>
      <w:r w:rsidRPr="002B18FF">
        <w:rPr>
          <w:rStyle w:val="Hypertextovprepojenie"/>
          <w:rFonts w:asciiTheme="minorHAnsi" w:hAnsiTheme="minorHAnsi" w:cstheme="minorHAnsi"/>
          <w:sz w:val="18"/>
          <w:szCs w:val="18"/>
        </w:rPr>
        <w:t>.</w:t>
      </w:r>
    </w:p>
    <w:p w14:paraId="40F46CC7" w14:textId="77777777" w:rsidR="005B0F59" w:rsidRDefault="005B0F59">
      <w:pPr>
        <w:pStyle w:val="Textpoznmkypodiarou"/>
      </w:pPr>
    </w:p>
  </w:footnote>
  <w:footnote w:id="11">
    <w:p w14:paraId="51027F31" w14:textId="77777777" w:rsidR="0082630E" w:rsidRPr="00420F20" w:rsidRDefault="0082630E" w:rsidP="00420F20">
      <w:pPr>
        <w:pStyle w:val="Textpoznmkypodiarou"/>
        <w:spacing w:before="60"/>
        <w:ind w:hanging="284"/>
        <w:rPr>
          <w:ins w:id="91" w:author="Autor"/>
          <w:rFonts w:asciiTheme="minorHAnsi" w:hAnsiTheme="minorHAnsi" w:cstheme="minorHAnsi"/>
          <w:sz w:val="16"/>
          <w:szCs w:val="16"/>
        </w:rPr>
      </w:pPr>
      <w:ins w:id="92" w:author="Autor">
        <w:r w:rsidRPr="00420F20">
          <w:rPr>
            <w:rStyle w:val="Odkaznapoznmkupodiarou"/>
            <w:rFonts w:asciiTheme="minorHAnsi" w:hAnsiTheme="minorHAnsi" w:cstheme="minorHAnsi"/>
            <w:sz w:val="18"/>
            <w:szCs w:val="18"/>
          </w:rPr>
          <w:footnoteRef/>
        </w:r>
        <w:r w:rsidRPr="00420F20">
          <w:rPr>
            <w:rFonts w:asciiTheme="minorHAnsi" w:hAnsiTheme="minorHAnsi" w:cstheme="minorHAnsi"/>
            <w:sz w:val="18"/>
            <w:szCs w:val="18"/>
          </w:rPr>
          <w:t xml:space="preserve"> </w:t>
        </w:r>
        <w:r w:rsidRPr="00420F20">
          <w:rPr>
            <w:rFonts w:asciiTheme="minorHAnsi" w:hAnsiTheme="minorHAnsi" w:cstheme="minorHAnsi"/>
            <w:sz w:val="18"/>
            <w:szCs w:val="18"/>
          </w:rPr>
          <w:t>Prijímateľ predkladá jeden z relevantných dokumentov.</w:t>
        </w:r>
      </w:ins>
    </w:p>
  </w:footnote>
  <w:footnote w:id="12">
    <w:p w14:paraId="3F885A83" w14:textId="77777777" w:rsidR="005D778C" w:rsidRPr="00E31611" w:rsidRDefault="005D778C" w:rsidP="005D778C">
      <w:pPr>
        <w:pStyle w:val="Textpoznmkypodiarou"/>
        <w:ind w:left="-284" w:right="-286"/>
        <w:jc w:val="both"/>
        <w:rPr>
          <w:ins w:id="94" w:author="Autor"/>
          <w:rFonts w:ascii="Arial Narrow" w:hAnsi="Arial Narrow" w:cstheme="minorHAnsi"/>
          <w:sz w:val="16"/>
          <w:szCs w:val="16"/>
        </w:rPr>
      </w:pPr>
      <w:ins w:id="95" w:author="Autor">
        <w:r w:rsidRPr="00420F20">
          <w:rPr>
            <w:rStyle w:val="Odkaznapoznmkupodiarou"/>
            <w:rFonts w:asciiTheme="minorHAnsi" w:hAnsiTheme="minorHAnsi" w:cstheme="minorHAnsi"/>
          </w:rPr>
          <w:footnoteRef/>
        </w:r>
        <w:r w:rsidRPr="00E31611">
          <w:rPr>
            <w:rFonts w:ascii="Arial Narrow" w:hAnsi="Arial Narrow" w:cstheme="minorHAnsi"/>
            <w:sz w:val="16"/>
            <w:szCs w:val="16"/>
          </w:rPr>
          <w:t xml:space="preserve"> </w:t>
        </w:r>
        <w:r w:rsidRPr="003534C0">
          <w:rPr>
            <w:rFonts w:asciiTheme="minorHAnsi" w:hAnsiTheme="minorHAnsi" w:cstheme="minorHAnsi"/>
            <w:sz w:val="18"/>
            <w:szCs w:val="18"/>
          </w:rPr>
          <w:t>§ 2 písm. n) zákona č. 39/2013 Z. z. o integrovanej prevencii a kontrole znečisťovania životného prostredia a o zmene a doplnení niektorých zákonov v znení neskorších predpisov.</w:t>
        </w:r>
      </w:ins>
    </w:p>
  </w:footnote>
  <w:footnote w:id="13">
    <w:p w14:paraId="26215D3A" w14:textId="77777777" w:rsidR="00450D6B" w:rsidRPr="001B4767" w:rsidRDefault="00450D6B" w:rsidP="001B4767">
      <w:pPr>
        <w:pStyle w:val="Textpoznmkypodiarou"/>
        <w:ind w:left="-142" w:hanging="142"/>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w:t>
      </w:r>
      <w:r w:rsidRPr="001B4767">
        <w:rPr>
          <w:rFonts w:asciiTheme="minorHAnsi" w:hAnsiTheme="minorHAnsi" w:cstheme="minorHAnsi"/>
          <w:sz w:val="18"/>
          <w:szCs w:val="18"/>
        </w:rPr>
        <w:t>Smernica Európskeho parlamentu a Rady 2010/75/EÚ z 24. novembra 2010 o priemyselných emisiách (integrovaná prevencia a kontrola znečisťovania životného prostredia) v platnom znení (ďalej len „Smernica IED“).</w:t>
      </w:r>
    </w:p>
  </w:footnote>
  <w:footnote w:id="14">
    <w:p w14:paraId="6FF9F357" w14:textId="77777777" w:rsidR="00450D6B" w:rsidRPr="001B4767" w:rsidRDefault="00450D6B" w:rsidP="001B4767">
      <w:pPr>
        <w:pStyle w:val="Textpoznmkypodiarou"/>
        <w:ind w:left="-284" w:right="-286"/>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w:t>
      </w:r>
      <w:r w:rsidRPr="001B4767">
        <w:rPr>
          <w:rFonts w:asciiTheme="minorHAnsi" w:hAnsiTheme="minorHAnsi" w:cstheme="minorHAnsi"/>
          <w:sz w:val="18"/>
          <w:szCs w:val="18"/>
        </w:rPr>
        <w:t>Zákon č. 24/2006 Z. z. o posudzovaní vplyvov na životné prostredie a o zmene a doplnení niektorých zákonov v znení neskorších predpisov</w:t>
      </w:r>
      <w:r>
        <w:rPr>
          <w:rFonts w:asciiTheme="minorHAnsi" w:hAnsiTheme="minorHAnsi" w:cstheme="minorHAnsi"/>
          <w:sz w:val="18"/>
          <w:szCs w:val="18"/>
        </w:rPr>
        <w:t xml:space="preserve"> (ďalej len „zákon o posudzovaní vplyvov“)</w:t>
      </w:r>
      <w:r w:rsidRPr="001B4767">
        <w:rPr>
          <w:rFonts w:asciiTheme="minorHAnsi" w:hAnsiTheme="minorHAnsi" w:cstheme="minorHAnsi"/>
          <w:sz w:val="18"/>
          <w:szCs w:val="18"/>
        </w:rPr>
        <w:t>.</w:t>
      </w:r>
    </w:p>
  </w:footnote>
  <w:footnote w:id="15">
    <w:p w14:paraId="62F93D1A" w14:textId="77777777" w:rsidR="00450D6B" w:rsidRPr="001B4767" w:rsidRDefault="00450D6B" w:rsidP="001B4767">
      <w:pPr>
        <w:pStyle w:val="Textpoznmkypodiarou"/>
        <w:ind w:left="-284" w:right="-286"/>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w:t>
      </w:r>
      <w:r w:rsidRPr="001B4767">
        <w:rPr>
          <w:rFonts w:asciiTheme="minorHAnsi" w:hAnsiTheme="minorHAnsi" w:cstheme="minorHAnsi"/>
          <w:sz w:val="18"/>
          <w:szCs w:val="18"/>
        </w:rPr>
        <w:t>Napr. podľa zákona č. 39/2013 Z. z. o integrovanej prevencii a kontrole znečisťovania životného prostredia a o zmene a doplnení niektorých zákonov v znení neskorších predpisov.</w:t>
      </w:r>
    </w:p>
  </w:footnote>
  <w:footnote w:id="16">
    <w:p w14:paraId="311E7FB7" w14:textId="77777777" w:rsidR="00624187" w:rsidRPr="00183566" w:rsidRDefault="00624187" w:rsidP="00624187">
      <w:pPr>
        <w:pStyle w:val="Textpoznmkypodiarou"/>
        <w:ind w:left="-284" w:right="-286"/>
        <w:jc w:val="both"/>
        <w:rPr>
          <w:ins w:id="122" w:author="Autor"/>
          <w:rFonts w:asciiTheme="minorHAnsi" w:hAnsiTheme="minorHAnsi" w:cstheme="minorHAnsi"/>
          <w:sz w:val="18"/>
          <w:szCs w:val="18"/>
          <w:rPrChange w:id="123" w:author="Autor">
            <w:rPr>
              <w:ins w:id="124" w:author="Autor"/>
              <w:rFonts w:ascii="Arial Narrow" w:hAnsi="Arial Narrow" w:cstheme="minorHAnsi"/>
              <w:sz w:val="16"/>
              <w:szCs w:val="16"/>
            </w:rPr>
          </w:rPrChange>
        </w:rPr>
      </w:pPr>
      <w:ins w:id="125" w:author="Autor">
        <w:r w:rsidRPr="00183566">
          <w:rPr>
            <w:rStyle w:val="Odkaznapoznmkupodiarou"/>
            <w:rFonts w:asciiTheme="minorHAnsi" w:hAnsiTheme="minorHAnsi" w:cstheme="minorHAnsi"/>
            <w:sz w:val="18"/>
            <w:szCs w:val="18"/>
            <w:rPrChange w:id="126" w:author="Autor">
              <w:rPr>
                <w:rStyle w:val="Odkaznapoznmkupodiarou"/>
                <w:rFonts w:ascii="Arial Narrow" w:hAnsi="Arial Narrow" w:cstheme="minorHAnsi"/>
              </w:rPr>
            </w:rPrChange>
          </w:rPr>
          <w:footnoteRef/>
        </w:r>
        <w:r w:rsidRPr="00183566">
          <w:rPr>
            <w:rFonts w:asciiTheme="minorHAnsi" w:hAnsiTheme="minorHAnsi" w:cstheme="minorHAnsi"/>
            <w:sz w:val="18"/>
            <w:szCs w:val="18"/>
            <w:rPrChange w:id="127" w:author="Autor">
              <w:rPr>
                <w:rFonts w:ascii="Arial Narrow" w:hAnsi="Arial Narrow" w:cstheme="minorHAnsi"/>
                <w:sz w:val="16"/>
                <w:szCs w:val="16"/>
              </w:rPr>
            </w:rPrChange>
          </w:rPr>
          <w:t xml:space="preserve"> </w:t>
        </w:r>
        <w:r w:rsidRPr="00183566">
          <w:rPr>
            <w:rFonts w:asciiTheme="minorHAnsi" w:hAnsiTheme="minorHAnsi" w:cstheme="minorHAnsi"/>
            <w:sz w:val="18"/>
            <w:szCs w:val="18"/>
            <w:rPrChange w:id="128" w:author="Autor">
              <w:rPr>
                <w:rFonts w:ascii="Arial Narrow" w:hAnsi="Arial Narrow" w:cstheme="minorHAnsi"/>
                <w:sz w:val="16"/>
                <w:szCs w:val="16"/>
              </w:rPr>
            </w:rPrChange>
          </w:rPr>
          <w:t>§ 2 písm. n) zákona č. 39/2013 Z. z. o integrovanej prevencii a kontrole znečisťovania životného prostredia a o zmene a doplnení niektorých zákonov v znení neskorších predpisov.</w:t>
        </w:r>
      </w:ins>
    </w:p>
  </w:footnote>
  <w:footnote w:id="17">
    <w:p w14:paraId="53255DB4" w14:textId="77777777" w:rsidR="005C67C0" w:rsidRPr="00183566" w:rsidRDefault="005C67C0" w:rsidP="005C67C0">
      <w:pPr>
        <w:pStyle w:val="Textpoznmkypodiarou"/>
        <w:spacing w:before="60"/>
        <w:rPr>
          <w:ins w:id="132" w:author="Autor"/>
          <w:rFonts w:asciiTheme="minorHAnsi" w:hAnsiTheme="minorHAnsi" w:cstheme="minorHAnsi"/>
          <w:sz w:val="18"/>
          <w:szCs w:val="18"/>
          <w:rPrChange w:id="133" w:author="Autor">
            <w:rPr>
              <w:ins w:id="134" w:author="Autor"/>
              <w:rFonts w:asciiTheme="minorHAnsi" w:hAnsiTheme="minorHAnsi" w:cstheme="minorHAnsi"/>
              <w:sz w:val="16"/>
              <w:szCs w:val="16"/>
            </w:rPr>
          </w:rPrChange>
        </w:rPr>
      </w:pPr>
      <w:ins w:id="135" w:author="Autor">
        <w:r w:rsidRPr="00183566">
          <w:rPr>
            <w:rStyle w:val="Odkaznapoznmkupodiarou"/>
            <w:rFonts w:asciiTheme="minorHAnsi" w:hAnsiTheme="minorHAnsi" w:cstheme="minorHAnsi"/>
            <w:sz w:val="18"/>
            <w:szCs w:val="18"/>
            <w:rPrChange w:id="136" w:author="Autor">
              <w:rPr>
                <w:rStyle w:val="Odkaznapoznmkupodiarou"/>
                <w:rFonts w:asciiTheme="minorHAnsi" w:hAnsiTheme="minorHAnsi" w:cstheme="minorHAnsi"/>
                <w:sz w:val="16"/>
                <w:szCs w:val="16"/>
              </w:rPr>
            </w:rPrChange>
          </w:rPr>
          <w:footnoteRef/>
        </w:r>
        <w:r w:rsidRPr="00183566">
          <w:rPr>
            <w:rFonts w:asciiTheme="minorHAnsi" w:hAnsiTheme="minorHAnsi" w:cstheme="minorHAnsi"/>
            <w:sz w:val="18"/>
            <w:szCs w:val="18"/>
            <w:rPrChange w:id="137" w:author="Autor">
              <w:rPr>
                <w:rFonts w:asciiTheme="minorHAnsi" w:hAnsiTheme="minorHAnsi" w:cstheme="minorHAnsi"/>
                <w:sz w:val="16"/>
                <w:szCs w:val="16"/>
              </w:rPr>
            </w:rPrChange>
          </w:rPr>
          <w:t xml:space="preserve"> </w:t>
        </w:r>
        <w:r w:rsidRPr="00183566">
          <w:rPr>
            <w:rFonts w:asciiTheme="minorHAnsi" w:hAnsiTheme="minorHAnsi" w:cstheme="minorHAnsi"/>
            <w:sz w:val="18"/>
            <w:szCs w:val="18"/>
            <w:rPrChange w:id="138" w:author="Autor">
              <w:rPr>
                <w:rFonts w:asciiTheme="minorHAnsi" w:hAnsiTheme="minorHAnsi" w:cstheme="minorHAnsi"/>
                <w:sz w:val="16"/>
                <w:szCs w:val="16"/>
              </w:rPr>
            </w:rPrChange>
          </w:rPr>
          <w:t>Prijímateľ predkladá jeden z relevantných dokumentov.</w:t>
        </w:r>
      </w:ins>
    </w:p>
  </w:footnote>
  <w:footnote w:id="18">
    <w:p w14:paraId="5548EC06" w14:textId="77777777" w:rsidR="008D0F8A" w:rsidRPr="006B6D96" w:rsidRDefault="008D0F8A" w:rsidP="00632BF7">
      <w:pPr>
        <w:pStyle w:val="Textpoznmkypodiarou"/>
        <w:jc w:val="both"/>
        <w:rPr>
          <w:rFonts w:asciiTheme="minorHAnsi" w:hAnsiTheme="minorHAnsi" w:cstheme="minorHAnsi"/>
          <w:sz w:val="18"/>
          <w:szCs w:val="18"/>
          <w:rPrChange w:id="151" w:author="Autor">
            <w:rPr/>
          </w:rPrChange>
        </w:rPr>
      </w:pPr>
      <w:r w:rsidRPr="006B6D96">
        <w:rPr>
          <w:rStyle w:val="Odkaznapoznmkupodiarou"/>
          <w:rFonts w:asciiTheme="minorHAnsi" w:hAnsiTheme="minorHAnsi" w:cstheme="minorHAnsi"/>
          <w:sz w:val="18"/>
          <w:szCs w:val="18"/>
          <w:rPrChange w:id="152" w:author="Autor">
            <w:rPr>
              <w:rStyle w:val="Odkaznapoznmkupodiarou"/>
            </w:rPr>
          </w:rPrChange>
        </w:rPr>
        <w:footnoteRef/>
      </w:r>
      <w:r w:rsidRPr="006B6D96">
        <w:rPr>
          <w:rFonts w:asciiTheme="minorHAnsi" w:hAnsiTheme="minorHAnsi" w:cstheme="minorHAnsi"/>
          <w:sz w:val="18"/>
          <w:szCs w:val="18"/>
          <w:rPrChange w:id="153" w:author="Autor">
            <w:rPr/>
          </w:rPrChange>
        </w:rPr>
        <w:t xml:space="preserve"> </w:t>
      </w:r>
      <w:r w:rsidRPr="006B6D96">
        <w:rPr>
          <w:rFonts w:asciiTheme="minorHAnsi" w:hAnsiTheme="minorHAnsi" w:cstheme="minorHAnsi"/>
          <w:sz w:val="18"/>
          <w:szCs w:val="18"/>
          <w:rPrChange w:id="154" w:author="Autor">
            <w:rPr/>
          </w:rPrChange>
        </w:rPr>
        <w:t xml:space="preserve">Metodické usmernenie k uplatňovaniu zásady „nespôsobovať významnú škodu“ je zverejnené na webovom sídle: </w:t>
      </w:r>
      <w:r w:rsidR="00276349" w:rsidRPr="006B6D96">
        <w:rPr>
          <w:rFonts w:asciiTheme="minorHAnsi" w:hAnsiTheme="minorHAnsi" w:cstheme="minorHAnsi"/>
          <w:sz w:val="18"/>
          <w:szCs w:val="18"/>
          <w:rPrChange w:id="155" w:author="Autor">
            <w:rPr/>
          </w:rPrChange>
        </w:rPr>
        <w:fldChar w:fldCharType="begin"/>
      </w:r>
      <w:r w:rsidR="00276349" w:rsidRPr="006B6D96">
        <w:rPr>
          <w:rFonts w:asciiTheme="minorHAnsi" w:hAnsiTheme="minorHAnsi" w:cstheme="minorHAnsi"/>
          <w:sz w:val="18"/>
          <w:szCs w:val="18"/>
          <w:rPrChange w:id="156" w:author="Autor">
            <w:rPr/>
          </w:rPrChange>
        </w:rPr>
        <w:instrText xml:space="preserve"> HYPERLINK "https://eurofondy.gov.sk/dokumenty-a-publikacie/metodicke-dokumenty/metodicke-dokumenty-specificke-pre-program-slovensko/" </w:instrText>
      </w:r>
      <w:r w:rsidR="00276349" w:rsidRPr="006B6D96">
        <w:rPr>
          <w:rFonts w:asciiTheme="minorHAnsi" w:hAnsiTheme="minorHAnsi" w:cstheme="minorHAnsi"/>
          <w:sz w:val="18"/>
          <w:szCs w:val="18"/>
          <w:rPrChange w:id="157" w:author="Autor">
            <w:rPr>
              <w:rStyle w:val="Hypertextovprepojenie"/>
            </w:rPr>
          </w:rPrChange>
        </w:rPr>
        <w:fldChar w:fldCharType="separate"/>
      </w:r>
      <w:r w:rsidRPr="006B6D96">
        <w:rPr>
          <w:rStyle w:val="Hypertextovprepojenie"/>
          <w:rFonts w:asciiTheme="minorHAnsi" w:hAnsiTheme="minorHAnsi" w:cstheme="minorHAnsi"/>
          <w:sz w:val="18"/>
          <w:szCs w:val="18"/>
          <w:rPrChange w:id="158" w:author="Autor">
            <w:rPr>
              <w:rStyle w:val="Hypertextovprepojenie"/>
            </w:rPr>
          </w:rPrChange>
        </w:rPr>
        <w:t>https://eurofondy.gov.sk/dokumenty-a-publikacie/metodicke-dokumenty/metodicke-dokumenty-specificke-pre-program-slovensko/</w:t>
      </w:r>
      <w:r w:rsidR="00276349" w:rsidRPr="006B6D96">
        <w:rPr>
          <w:rStyle w:val="Hypertextovprepojenie"/>
          <w:rFonts w:asciiTheme="minorHAnsi" w:hAnsiTheme="minorHAnsi" w:cstheme="minorHAnsi"/>
          <w:sz w:val="18"/>
          <w:szCs w:val="18"/>
          <w:rPrChange w:id="159" w:author="Autor">
            <w:rPr>
              <w:rStyle w:val="Hypertextovprepojenie"/>
            </w:rPr>
          </w:rPrChange>
        </w:rPr>
        <w:fldChar w:fldCharType="end"/>
      </w:r>
      <w:r w:rsidRPr="006B6D96">
        <w:rPr>
          <w:rFonts w:asciiTheme="minorHAnsi" w:hAnsiTheme="minorHAnsi" w:cstheme="minorHAnsi"/>
          <w:sz w:val="18"/>
          <w:szCs w:val="18"/>
          <w:rPrChange w:id="160" w:author="Autor">
            <w:rPr/>
          </w:rPrChange>
        </w:rPr>
        <w:t xml:space="preserve">. </w:t>
      </w:r>
    </w:p>
  </w:footnote>
  <w:footnote w:id="19">
    <w:p w14:paraId="07071C1F" w14:textId="77777777" w:rsidR="00AD3708" w:rsidRPr="001B4767" w:rsidRDefault="00AD3708" w:rsidP="001B4767">
      <w:pPr>
        <w:pStyle w:val="Textpoznmkypodiarou"/>
        <w:ind w:left="-284" w:right="-286"/>
        <w:jc w:val="both"/>
        <w:rPr>
          <w:ins w:id="181" w:author="Autor"/>
          <w:rFonts w:asciiTheme="minorHAnsi" w:hAnsiTheme="minorHAnsi" w:cstheme="minorHAnsi"/>
          <w:sz w:val="18"/>
          <w:szCs w:val="18"/>
        </w:rPr>
      </w:pPr>
      <w:ins w:id="182" w:author="Auto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w:t>
        </w:r>
        <w:r w:rsidRPr="001B4767">
          <w:rPr>
            <w:rFonts w:asciiTheme="minorHAnsi" w:hAnsiTheme="minorHAnsi" w:cstheme="minorHAnsi"/>
            <w:sz w:val="18"/>
            <w:szCs w:val="18"/>
          </w:rPr>
          <w:t>Zákon č. 24/2006 Z. z. o posudzovaní vplyvov na životné prostredie a o zmene a doplnení niektorých zákonov v znení neskorších predpisov</w:t>
        </w:r>
        <w:r>
          <w:rPr>
            <w:rFonts w:asciiTheme="minorHAnsi" w:hAnsiTheme="minorHAnsi" w:cstheme="minorHAnsi"/>
            <w:sz w:val="18"/>
            <w:szCs w:val="18"/>
          </w:rPr>
          <w:t xml:space="preserve"> (ďalej len „zákon o posudzovaní vplyvov“)</w:t>
        </w:r>
        <w:r w:rsidRPr="001B4767">
          <w:rPr>
            <w:rFonts w:asciiTheme="minorHAnsi" w:hAnsiTheme="minorHAnsi" w:cstheme="minorHAnsi"/>
            <w:sz w:val="18"/>
            <w:szCs w:val="18"/>
          </w:rPr>
          <w:t>.</w:t>
        </w:r>
      </w:ins>
    </w:p>
  </w:footnote>
  <w:footnote w:id="20">
    <w:p w14:paraId="36CE8E08" w14:textId="77777777" w:rsidR="00AD3708" w:rsidRPr="001B4767" w:rsidRDefault="00AD3708" w:rsidP="001B4767">
      <w:pPr>
        <w:pStyle w:val="Textpoznmkypodiarou"/>
        <w:ind w:left="-284" w:right="-286"/>
        <w:jc w:val="both"/>
        <w:rPr>
          <w:ins w:id="185" w:author="Autor"/>
          <w:rFonts w:asciiTheme="minorHAnsi" w:hAnsiTheme="minorHAnsi" w:cstheme="minorHAnsi"/>
          <w:sz w:val="18"/>
          <w:szCs w:val="18"/>
        </w:rPr>
      </w:pPr>
      <w:ins w:id="186" w:author="Auto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w:t>
        </w:r>
        <w:r w:rsidRPr="001B4767">
          <w:rPr>
            <w:rFonts w:asciiTheme="minorHAnsi" w:hAnsiTheme="minorHAnsi" w:cstheme="minorHAnsi"/>
            <w:sz w:val="18"/>
            <w:szCs w:val="18"/>
          </w:rPr>
          <w:t>Napr. podľa zákona č. 39/2013 Z. z. o integrovanej prevencii a kontrole znečisťovania životného prostredia a o zmene a doplnení niektorých zákonov v znení neskorších predpisov.</w:t>
        </w:r>
      </w:ins>
    </w:p>
  </w:footnote>
  <w:footnote w:id="21">
    <w:p w14:paraId="432A7FAC" w14:textId="77777777" w:rsidR="00AD3708" w:rsidRPr="001318E0" w:rsidRDefault="00AD3708" w:rsidP="00865985">
      <w:pPr>
        <w:pStyle w:val="Textpoznmkypodiarou"/>
        <w:spacing w:before="60"/>
        <w:rPr>
          <w:ins w:id="236" w:author="Autor"/>
          <w:rFonts w:cstheme="minorHAnsi"/>
          <w:szCs w:val="18"/>
        </w:rPr>
      </w:pPr>
      <w:ins w:id="237" w:author="Autor">
        <w:r w:rsidRPr="002625BA">
          <w:rPr>
            <w:rStyle w:val="Odkaznapoznmkupodiarou"/>
            <w:rFonts w:asciiTheme="minorHAnsi" w:hAnsiTheme="minorHAnsi" w:cstheme="minorHAnsi"/>
            <w:sz w:val="18"/>
            <w:szCs w:val="18"/>
          </w:rPr>
          <w:footnoteRef/>
        </w:r>
        <w:r w:rsidRPr="002625BA">
          <w:rPr>
            <w:rFonts w:asciiTheme="minorHAnsi" w:hAnsiTheme="minorHAnsi" w:cstheme="minorHAnsi"/>
            <w:sz w:val="18"/>
            <w:szCs w:val="18"/>
          </w:rPr>
          <w:t xml:space="preserve"> </w:t>
        </w:r>
        <w:r w:rsidRPr="003534C0">
          <w:rPr>
            <w:rFonts w:asciiTheme="minorHAnsi" w:hAnsiTheme="minorHAnsi" w:cstheme="minorHAnsi"/>
            <w:sz w:val="18"/>
            <w:szCs w:val="18"/>
          </w:rPr>
          <w:t>§ 2 písm. n) zákona č. 39/2013 Z. z. o integrovanej prevencii a kontrole znečisťovania životného prostredia a o zmene a doplnení niektorých zákonov v znení neskorších predpisov.</w:t>
        </w:r>
      </w:ins>
    </w:p>
  </w:footnote>
  <w:footnote w:id="22">
    <w:p w14:paraId="17F9D1D3" w14:textId="77777777" w:rsidR="00AD3708" w:rsidRPr="002A308E" w:rsidRDefault="00AD3708" w:rsidP="005C67C0">
      <w:pPr>
        <w:pStyle w:val="Textpoznmkypodiarou"/>
        <w:spacing w:before="60"/>
        <w:rPr>
          <w:ins w:id="245" w:author="Autor"/>
          <w:rFonts w:asciiTheme="minorHAnsi" w:hAnsiTheme="minorHAnsi" w:cstheme="minorHAnsi"/>
          <w:sz w:val="16"/>
          <w:szCs w:val="16"/>
        </w:rPr>
      </w:pPr>
      <w:ins w:id="246" w:author="Autor">
        <w:r w:rsidRPr="002625BA">
          <w:rPr>
            <w:rStyle w:val="Odkaznapoznmkupodiarou"/>
            <w:rFonts w:asciiTheme="minorHAnsi" w:hAnsiTheme="minorHAnsi" w:cstheme="minorHAnsi"/>
            <w:sz w:val="18"/>
            <w:szCs w:val="18"/>
          </w:rPr>
          <w:footnoteRef/>
        </w:r>
        <w:r w:rsidRPr="002625BA">
          <w:rPr>
            <w:rFonts w:asciiTheme="minorHAnsi" w:hAnsiTheme="minorHAnsi" w:cstheme="minorHAnsi"/>
            <w:sz w:val="18"/>
            <w:szCs w:val="18"/>
          </w:rPr>
          <w:t xml:space="preserve"> </w:t>
        </w:r>
        <w:r w:rsidRPr="003534C0">
          <w:rPr>
            <w:rFonts w:asciiTheme="minorHAnsi" w:hAnsiTheme="minorHAnsi" w:cstheme="minorHAnsi"/>
            <w:sz w:val="18"/>
            <w:szCs w:val="18"/>
          </w:rPr>
          <w:t>Prijímateľ predkladá jeden z relevantných dokumentov.</w:t>
        </w:r>
      </w:ins>
    </w:p>
  </w:footnote>
  <w:footnote w:id="23">
    <w:p w14:paraId="163668F2" w14:textId="77777777" w:rsidR="009947F1" w:rsidRDefault="009947F1" w:rsidP="00632BF7">
      <w:pPr>
        <w:pStyle w:val="Textpoznmkypodiarou"/>
        <w:jc w:val="both"/>
        <w:rPr>
          <w:ins w:id="272" w:author="Autor"/>
        </w:rPr>
      </w:pPr>
      <w:ins w:id="273" w:author="Autor">
        <w:r>
          <w:rPr>
            <w:rStyle w:val="Odkaznapoznmkupodiarou"/>
          </w:rPr>
          <w:footnoteRef/>
        </w:r>
        <w:r>
          <w:t xml:space="preserve"> </w:t>
        </w:r>
        <w:r w:rsidRPr="003534C0">
          <w:rPr>
            <w:rFonts w:asciiTheme="minorHAnsi" w:hAnsiTheme="minorHAnsi" w:cstheme="minorHAnsi"/>
            <w:sz w:val="18"/>
            <w:szCs w:val="18"/>
          </w:rPr>
          <w:t xml:space="preserve">Metodické usmernenie k uplatňovaniu zásady „nespôsobovať významnú škodu“ je zverejnené na webovom sídle: </w:t>
        </w:r>
        <w:r w:rsidRPr="003534C0">
          <w:rPr>
            <w:rFonts w:asciiTheme="minorHAnsi" w:hAnsiTheme="minorHAnsi" w:cstheme="minorHAnsi"/>
            <w:sz w:val="18"/>
            <w:szCs w:val="18"/>
          </w:rPr>
          <w:fldChar w:fldCharType="begin"/>
        </w:r>
        <w:r w:rsidRPr="003534C0">
          <w:rPr>
            <w:rFonts w:asciiTheme="minorHAnsi" w:hAnsiTheme="minorHAnsi" w:cstheme="minorHAnsi"/>
            <w:sz w:val="18"/>
            <w:szCs w:val="18"/>
          </w:rPr>
          <w:instrText xml:space="preserve"> HYPERLINK "https://eurofondy.gov.sk/dokumenty-a-publikacie/metodicke-dokumenty/metodicke-dokumenty-specificke-pre-program-slovensko/" </w:instrText>
        </w:r>
        <w:r w:rsidRPr="003534C0">
          <w:rPr>
            <w:rFonts w:asciiTheme="minorHAnsi" w:hAnsiTheme="minorHAnsi" w:cstheme="minorHAnsi"/>
            <w:sz w:val="18"/>
            <w:szCs w:val="18"/>
          </w:rPr>
          <w:fldChar w:fldCharType="separate"/>
        </w:r>
        <w:r w:rsidRPr="003534C0">
          <w:rPr>
            <w:rFonts w:asciiTheme="minorHAnsi" w:hAnsiTheme="minorHAnsi" w:cstheme="minorHAnsi"/>
            <w:sz w:val="18"/>
            <w:szCs w:val="18"/>
          </w:rPr>
          <w:t>https://eurofondy.gov.sk/dokumenty-a-publikacie/metodicke-dokumenty/metodicke-dokumenty-specificke-pre-program-slovensko/</w:t>
        </w:r>
        <w:r w:rsidRPr="003534C0">
          <w:rPr>
            <w:rFonts w:asciiTheme="minorHAnsi" w:hAnsiTheme="minorHAnsi" w:cstheme="minorHAnsi"/>
            <w:sz w:val="18"/>
            <w:szCs w:val="18"/>
          </w:rPr>
          <w:fldChar w:fldCharType="end"/>
        </w:r>
        <w:r w:rsidRPr="003534C0">
          <w:rPr>
            <w:rFonts w:asciiTheme="minorHAnsi" w:hAnsiTheme="minorHAnsi" w:cstheme="minorHAnsi"/>
            <w:sz w:val="18"/>
            <w:szCs w:val="18"/>
          </w:rPr>
          <w:t>.</w:t>
        </w:r>
        <w: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74BCA" w14:textId="77777777" w:rsidR="0066150C" w:rsidRDefault="0066150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73920" w14:textId="1FB8C40E" w:rsidR="00E567CB" w:rsidRDefault="00E567CB" w:rsidP="00E567CB">
    <w:pPr>
      <w:pStyle w:val="Hlavika"/>
      <w:tabs>
        <w:tab w:val="clear" w:pos="4536"/>
        <w:tab w:val="clear" w:pos="9072"/>
        <w:tab w:val="left" w:pos="3510"/>
      </w:tabs>
    </w:pPr>
    <w:r>
      <w:t xml:space="preserve">                                       </w:t>
    </w:r>
    <w:r w:rsidR="00B02CB5">
      <w:rPr>
        <w:noProof/>
        <w:lang w:eastAsia="sk-SK"/>
      </w:rPr>
      <w:drawing>
        <wp:inline distT="0" distB="0" distL="0" distR="0" wp14:anchorId="0E461CE3" wp14:editId="32CEF51A">
          <wp:extent cx="5759450" cy="518160"/>
          <wp:effectExtent l="0" t="0" r="0" b="0"/>
          <wp:docPr id="1" name="Obrázok 1" descr="C:\Users\skalicka\Pictures\loga PSK\loga PSK_MHSR_EU_horizont_financovany_21.7.jpg"/>
          <wp:cNvGraphicFramePr/>
          <a:graphic xmlns:a="http://schemas.openxmlformats.org/drawingml/2006/main">
            <a:graphicData uri="http://schemas.openxmlformats.org/drawingml/2006/picture">
              <pic:pic xmlns:pic="http://schemas.openxmlformats.org/drawingml/2006/picture">
                <pic:nvPicPr>
                  <pic:cNvPr id="2" name="Obrázok 2" descr="C:\Users\skalicka\Pictures\loga PSK\loga PSK_MHSR_EU_horizont_financovany_21.7.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181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6211B" w14:textId="77777777" w:rsidR="0066150C" w:rsidRDefault="0066150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5EBE"/>
    <w:multiLevelType w:val="hybridMultilevel"/>
    <w:tmpl w:val="03A07040"/>
    <w:lvl w:ilvl="0" w:tplc="041B000F">
      <w:start w:val="1"/>
      <w:numFmt w:val="decimal"/>
      <w:lvlText w:val="%1."/>
      <w:lvlJc w:val="left"/>
      <w:pPr>
        <w:ind w:left="1004" w:hanging="360"/>
      </w:pPr>
    </w:lvl>
    <w:lvl w:ilvl="1" w:tplc="A79CB1D6">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 w15:restartNumberingAfterBreak="0">
    <w:nsid w:val="02CB58BA"/>
    <w:multiLevelType w:val="hybridMultilevel"/>
    <w:tmpl w:val="61FC656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2E54C53"/>
    <w:multiLevelType w:val="hybridMultilevel"/>
    <w:tmpl w:val="D9BE078C"/>
    <w:lvl w:ilvl="0" w:tplc="041B0001">
      <w:start w:val="1"/>
      <w:numFmt w:val="bullet"/>
      <w:lvlText w:val=""/>
      <w:lvlJc w:val="left"/>
      <w:pPr>
        <w:ind w:left="753" w:hanging="360"/>
      </w:pPr>
      <w:rPr>
        <w:rFonts w:ascii="Symbol" w:hAnsi="Symbol" w:hint="default"/>
      </w:rPr>
    </w:lvl>
    <w:lvl w:ilvl="1" w:tplc="041B0003" w:tentative="1">
      <w:start w:val="1"/>
      <w:numFmt w:val="bullet"/>
      <w:lvlText w:val="o"/>
      <w:lvlJc w:val="left"/>
      <w:pPr>
        <w:ind w:left="1473" w:hanging="360"/>
      </w:pPr>
      <w:rPr>
        <w:rFonts w:ascii="Courier New" w:hAnsi="Courier New" w:cs="Courier New" w:hint="default"/>
      </w:rPr>
    </w:lvl>
    <w:lvl w:ilvl="2" w:tplc="041B0005" w:tentative="1">
      <w:start w:val="1"/>
      <w:numFmt w:val="bullet"/>
      <w:lvlText w:val=""/>
      <w:lvlJc w:val="left"/>
      <w:pPr>
        <w:ind w:left="2193" w:hanging="360"/>
      </w:pPr>
      <w:rPr>
        <w:rFonts w:ascii="Wingdings" w:hAnsi="Wingdings" w:hint="default"/>
      </w:rPr>
    </w:lvl>
    <w:lvl w:ilvl="3" w:tplc="041B0001" w:tentative="1">
      <w:start w:val="1"/>
      <w:numFmt w:val="bullet"/>
      <w:lvlText w:val=""/>
      <w:lvlJc w:val="left"/>
      <w:pPr>
        <w:ind w:left="2913" w:hanging="360"/>
      </w:pPr>
      <w:rPr>
        <w:rFonts w:ascii="Symbol" w:hAnsi="Symbol" w:hint="default"/>
      </w:rPr>
    </w:lvl>
    <w:lvl w:ilvl="4" w:tplc="041B0003" w:tentative="1">
      <w:start w:val="1"/>
      <w:numFmt w:val="bullet"/>
      <w:lvlText w:val="o"/>
      <w:lvlJc w:val="left"/>
      <w:pPr>
        <w:ind w:left="3633" w:hanging="360"/>
      </w:pPr>
      <w:rPr>
        <w:rFonts w:ascii="Courier New" w:hAnsi="Courier New" w:cs="Courier New" w:hint="default"/>
      </w:rPr>
    </w:lvl>
    <w:lvl w:ilvl="5" w:tplc="041B0005" w:tentative="1">
      <w:start w:val="1"/>
      <w:numFmt w:val="bullet"/>
      <w:lvlText w:val=""/>
      <w:lvlJc w:val="left"/>
      <w:pPr>
        <w:ind w:left="4353" w:hanging="360"/>
      </w:pPr>
      <w:rPr>
        <w:rFonts w:ascii="Wingdings" w:hAnsi="Wingdings" w:hint="default"/>
      </w:rPr>
    </w:lvl>
    <w:lvl w:ilvl="6" w:tplc="041B0001" w:tentative="1">
      <w:start w:val="1"/>
      <w:numFmt w:val="bullet"/>
      <w:lvlText w:val=""/>
      <w:lvlJc w:val="left"/>
      <w:pPr>
        <w:ind w:left="5073" w:hanging="360"/>
      </w:pPr>
      <w:rPr>
        <w:rFonts w:ascii="Symbol" w:hAnsi="Symbol" w:hint="default"/>
      </w:rPr>
    </w:lvl>
    <w:lvl w:ilvl="7" w:tplc="041B0003" w:tentative="1">
      <w:start w:val="1"/>
      <w:numFmt w:val="bullet"/>
      <w:lvlText w:val="o"/>
      <w:lvlJc w:val="left"/>
      <w:pPr>
        <w:ind w:left="5793" w:hanging="360"/>
      </w:pPr>
      <w:rPr>
        <w:rFonts w:ascii="Courier New" w:hAnsi="Courier New" w:cs="Courier New" w:hint="default"/>
      </w:rPr>
    </w:lvl>
    <w:lvl w:ilvl="8" w:tplc="041B0005" w:tentative="1">
      <w:start w:val="1"/>
      <w:numFmt w:val="bullet"/>
      <w:lvlText w:val=""/>
      <w:lvlJc w:val="left"/>
      <w:pPr>
        <w:ind w:left="6513" w:hanging="360"/>
      </w:pPr>
      <w:rPr>
        <w:rFonts w:ascii="Wingdings" w:hAnsi="Wingdings" w:hint="default"/>
      </w:rPr>
    </w:lvl>
  </w:abstractNum>
  <w:abstractNum w:abstractNumId="3" w15:restartNumberingAfterBreak="0">
    <w:nsid w:val="0E4D5DBB"/>
    <w:multiLevelType w:val="hybridMultilevel"/>
    <w:tmpl w:val="1CA6697E"/>
    <w:lvl w:ilvl="0" w:tplc="3C66697C">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12532302"/>
    <w:multiLevelType w:val="hybridMultilevel"/>
    <w:tmpl w:val="31C23B34"/>
    <w:lvl w:ilvl="0" w:tplc="53FE9D02">
      <w:start w:val="1"/>
      <w:numFmt w:val="decimal"/>
      <w:lvlText w:val="%1."/>
      <w:lvlJc w:val="left"/>
      <w:pPr>
        <w:ind w:left="720" w:hanging="360"/>
      </w:pPr>
      <w:rPr>
        <w:rFonts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B9A263D"/>
    <w:multiLevelType w:val="hybridMultilevel"/>
    <w:tmpl w:val="595C9720"/>
    <w:lvl w:ilvl="0" w:tplc="53240E7E">
      <w:numFmt w:val="bullet"/>
      <w:lvlText w:val="-"/>
      <w:lvlJc w:val="left"/>
      <w:pPr>
        <w:ind w:left="895" w:hanging="360"/>
      </w:pPr>
      <w:rPr>
        <w:rFonts w:ascii="Calibri" w:eastAsiaTheme="minorHAnsi" w:hAnsi="Calibri" w:cs="Calibri"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6" w15:restartNumberingAfterBreak="0">
    <w:nsid w:val="22E72D4A"/>
    <w:multiLevelType w:val="hybridMultilevel"/>
    <w:tmpl w:val="31C23B34"/>
    <w:lvl w:ilvl="0" w:tplc="53FE9D02">
      <w:start w:val="1"/>
      <w:numFmt w:val="decimal"/>
      <w:lvlText w:val="%1."/>
      <w:lvlJc w:val="left"/>
      <w:pPr>
        <w:ind w:left="720" w:hanging="360"/>
      </w:pPr>
      <w:rPr>
        <w:rFonts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4162600"/>
    <w:multiLevelType w:val="hybridMultilevel"/>
    <w:tmpl w:val="9C723C10"/>
    <w:lvl w:ilvl="0" w:tplc="A202A3A4">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AA41C75"/>
    <w:multiLevelType w:val="hybridMultilevel"/>
    <w:tmpl w:val="5A447ACE"/>
    <w:lvl w:ilvl="0" w:tplc="9D347400">
      <w:start w:val="1"/>
      <w:numFmt w:val="decimal"/>
      <w:lvlText w:val="%1."/>
      <w:lvlJc w:val="left"/>
      <w:pPr>
        <w:ind w:left="360" w:hanging="360"/>
      </w:pPr>
      <w:rPr>
        <w:rFonts w:hint="default"/>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2C8E056E"/>
    <w:multiLevelType w:val="hybridMultilevel"/>
    <w:tmpl w:val="460217E2"/>
    <w:lvl w:ilvl="0" w:tplc="041B0001">
      <w:start w:val="1"/>
      <w:numFmt w:val="bullet"/>
      <w:lvlText w:val=""/>
      <w:lvlJc w:val="left"/>
      <w:pPr>
        <w:ind w:left="1004" w:hanging="360"/>
      </w:pPr>
      <w:rPr>
        <w:rFonts w:ascii="Symbol" w:hAnsi="Symbol" w:hint="default"/>
      </w:rPr>
    </w:lvl>
    <w:lvl w:ilvl="1" w:tplc="A79CB1D6">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2CDF11D6"/>
    <w:multiLevelType w:val="hybridMultilevel"/>
    <w:tmpl w:val="FA02E8B2"/>
    <w:lvl w:ilvl="0" w:tplc="46547D08">
      <w:start w:val="2"/>
      <w:numFmt w:val="bullet"/>
      <w:lvlText w:val="-"/>
      <w:lvlJc w:val="left"/>
      <w:pPr>
        <w:ind w:left="1724" w:hanging="360"/>
      </w:pPr>
      <w:rPr>
        <w:rFonts w:ascii="Arial Narrow" w:eastAsia="Times New Roman" w:hAnsi="Arial Narrow" w:cs="Times New Roman" w:hint="default"/>
        <w:b w:val="0"/>
        <w:color w:val="auto"/>
        <w:sz w:val="22"/>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1" w15:restartNumberingAfterBreak="0">
    <w:nsid w:val="2D7C32EF"/>
    <w:multiLevelType w:val="hybridMultilevel"/>
    <w:tmpl w:val="75C222CE"/>
    <w:lvl w:ilvl="0" w:tplc="FB4E69BA">
      <w:numFmt w:val="bullet"/>
      <w:lvlText w:val="-"/>
      <w:lvlJc w:val="left"/>
      <w:pPr>
        <w:ind w:left="1440" w:hanging="360"/>
      </w:pPr>
      <w:rPr>
        <w:rFonts w:ascii="Times New Roman" w:eastAsia="Calibri" w:hAnsi="Times New Roman" w:cs="Times New Roman" w:hint="default"/>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 w15:restartNumberingAfterBreak="0">
    <w:nsid w:val="33D82004"/>
    <w:multiLevelType w:val="hybridMultilevel"/>
    <w:tmpl w:val="FE5C9B40"/>
    <w:lvl w:ilvl="0" w:tplc="46547D08">
      <w:start w:val="2"/>
      <w:numFmt w:val="bullet"/>
      <w:lvlText w:val="-"/>
      <w:lvlJc w:val="left"/>
      <w:pPr>
        <w:ind w:left="1004" w:hanging="360"/>
      </w:pPr>
      <w:rPr>
        <w:rFonts w:ascii="Arial Narrow" w:eastAsia="Times New Roman" w:hAnsi="Arial Narrow" w:cs="Times New Roman" w:hint="default"/>
        <w:b w:val="0"/>
        <w:color w:val="auto"/>
        <w:sz w:val="22"/>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 w15:restartNumberingAfterBreak="0">
    <w:nsid w:val="369361FD"/>
    <w:multiLevelType w:val="hybridMultilevel"/>
    <w:tmpl w:val="BF1400E0"/>
    <w:lvl w:ilvl="0" w:tplc="041B0001">
      <w:start w:val="1"/>
      <w:numFmt w:val="bullet"/>
      <w:lvlText w:val=""/>
      <w:lvlJc w:val="left"/>
      <w:pPr>
        <w:ind w:left="1724" w:hanging="360"/>
      </w:pPr>
      <w:rPr>
        <w:rFonts w:ascii="Symbol" w:hAnsi="Symbol" w:hint="default"/>
        <w:b w:val="0"/>
        <w:color w:val="auto"/>
        <w:sz w:val="22"/>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4" w15:restartNumberingAfterBreak="0">
    <w:nsid w:val="39257D36"/>
    <w:multiLevelType w:val="hybridMultilevel"/>
    <w:tmpl w:val="BDCA6B30"/>
    <w:lvl w:ilvl="0" w:tplc="59184CFA">
      <w:start w:val="1"/>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DF3DFF"/>
    <w:multiLevelType w:val="hybridMultilevel"/>
    <w:tmpl w:val="2EB8A9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0AB2A34"/>
    <w:multiLevelType w:val="hybridMultilevel"/>
    <w:tmpl w:val="888CD0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6C71324"/>
    <w:multiLevelType w:val="hybridMultilevel"/>
    <w:tmpl w:val="DE8ACDB2"/>
    <w:lvl w:ilvl="0" w:tplc="041B0001">
      <w:start w:val="1"/>
      <w:numFmt w:val="bullet"/>
      <w:lvlText w:val=""/>
      <w:lvlJc w:val="left"/>
      <w:pPr>
        <w:ind w:left="1040" w:hanging="360"/>
      </w:pPr>
      <w:rPr>
        <w:rFonts w:ascii="Symbol" w:hAnsi="Symbo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18" w15:restartNumberingAfterBreak="0">
    <w:nsid w:val="48CD1E72"/>
    <w:multiLevelType w:val="hybridMultilevel"/>
    <w:tmpl w:val="3A6EDF78"/>
    <w:lvl w:ilvl="0" w:tplc="E49A8DC6">
      <w:start w:val="1"/>
      <w:numFmt w:val="bullet"/>
      <w:lvlText w:val="-"/>
      <w:lvlJc w:val="left"/>
      <w:pPr>
        <w:ind w:left="720" w:hanging="360"/>
      </w:pPr>
      <w:rPr>
        <w:rFonts w:ascii="Calibri" w:eastAsiaTheme="minorHAnsi" w:hAnsi="Calibri" w:cs="Calibri"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A572F08"/>
    <w:multiLevelType w:val="hybridMultilevel"/>
    <w:tmpl w:val="0AC0B7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04D6EF1"/>
    <w:multiLevelType w:val="hybridMultilevel"/>
    <w:tmpl w:val="E97246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8C67879"/>
    <w:multiLevelType w:val="hybridMultilevel"/>
    <w:tmpl w:val="332C8B0A"/>
    <w:lvl w:ilvl="0" w:tplc="2FB0D5A0">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B116777"/>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E54783C"/>
    <w:multiLevelType w:val="hybridMultilevel"/>
    <w:tmpl w:val="BCA2440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316053A"/>
    <w:multiLevelType w:val="hybridMultilevel"/>
    <w:tmpl w:val="7C960282"/>
    <w:lvl w:ilvl="0" w:tplc="041B0017">
      <w:start w:val="1"/>
      <w:numFmt w:val="lowerLetter"/>
      <w:lvlText w:val="%1)"/>
      <w:lvlJc w:val="left"/>
      <w:pPr>
        <w:ind w:left="1724" w:hanging="360"/>
      </w:pPr>
    </w:lvl>
    <w:lvl w:ilvl="1" w:tplc="041B0017">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5" w15:restartNumberingAfterBreak="0">
    <w:nsid w:val="63EF2641"/>
    <w:multiLevelType w:val="hybridMultilevel"/>
    <w:tmpl w:val="A4A49D62"/>
    <w:lvl w:ilvl="0" w:tplc="18C6E1CC">
      <w:start w:val="1"/>
      <w:numFmt w:val="bullet"/>
      <w:lvlText w:val="-"/>
      <w:lvlJc w:val="left"/>
      <w:pPr>
        <w:ind w:left="1004" w:hanging="360"/>
      </w:pPr>
      <w:rPr>
        <w:rFonts w:ascii="Arial Narrow" w:eastAsia="Calibri" w:hAnsi="Arial Narrow" w:cs="Calibri"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652B61A0"/>
    <w:multiLevelType w:val="hybridMultilevel"/>
    <w:tmpl w:val="E0026600"/>
    <w:lvl w:ilvl="0" w:tplc="530A1CA8">
      <w:start w:val="7"/>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E35409A"/>
    <w:multiLevelType w:val="hybridMultilevel"/>
    <w:tmpl w:val="4448D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28531AD"/>
    <w:multiLevelType w:val="hybridMultilevel"/>
    <w:tmpl w:val="0EA8BBB0"/>
    <w:lvl w:ilvl="0" w:tplc="01D0E31C">
      <w:numFmt w:val="bullet"/>
      <w:lvlText w:val="-"/>
      <w:lvlJc w:val="left"/>
      <w:pPr>
        <w:ind w:left="720" w:hanging="360"/>
      </w:pPr>
      <w:rPr>
        <w:rFonts w:ascii="Calibri-Italic" w:eastAsiaTheme="minorHAnsi" w:hAnsi="Calibri-Italic" w:cs="Calibri-Italic" w:hint="default"/>
        <w:b/>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7635239"/>
    <w:multiLevelType w:val="hybridMultilevel"/>
    <w:tmpl w:val="5CB64B94"/>
    <w:lvl w:ilvl="0" w:tplc="041B0001">
      <w:start w:val="1"/>
      <w:numFmt w:val="bullet"/>
      <w:lvlText w:val=""/>
      <w:lvlJc w:val="left"/>
      <w:pPr>
        <w:ind w:left="800" w:hanging="360"/>
      </w:pPr>
      <w:rPr>
        <w:rFonts w:ascii="Symbol" w:hAnsi="Symbol" w:hint="default"/>
      </w:rPr>
    </w:lvl>
    <w:lvl w:ilvl="1" w:tplc="041B0003" w:tentative="1">
      <w:start w:val="1"/>
      <w:numFmt w:val="bullet"/>
      <w:lvlText w:val="o"/>
      <w:lvlJc w:val="left"/>
      <w:pPr>
        <w:ind w:left="1520" w:hanging="360"/>
      </w:pPr>
      <w:rPr>
        <w:rFonts w:ascii="Courier New" w:hAnsi="Courier New" w:cs="Courier New" w:hint="default"/>
      </w:rPr>
    </w:lvl>
    <w:lvl w:ilvl="2" w:tplc="041B0005" w:tentative="1">
      <w:start w:val="1"/>
      <w:numFmt w:val="bullet"/>
      <w:lvlText w:val=""/>
      <w:lvlJc w:val="left"/>
      <w:pPr>
        <w:ind w:left="2240" w:hanging="360"/>
      </w:pPr>
      <w:rPr>
        <w:rFonts w:ascii="Wingdings" w:hAnsi="Wingdings" w:hint="default"/>
      </w:rPr>
    </w:lvl>
    <w:lvl w:ilvl="3" w:tplc="041B0001" w:tentative="1">
      <w:start w:val="1"/>
      <w:numFmt w:val="bullet"/>
      <w:lvlText w:val=""/>
      <w:lvlJc w:val="left"/>
      <w:pPr>
        <w:ind w:left="2960" w:hanging="360"/>
      </w:pPr>
      <w:rPr>
        <w:rFonts w:ascii="Symbol" w:hAnsi="Symbol" w:hint="default"/>
      </w:rPr>
    </w:lvl>
    <w:lvl w:ilvl="4" w:tplc="041B0003" w:tentative="1">
      <w:start w:val="1"/>
      <w:numFmt w:val="bullet"/>
      <w:lvlText w:val="o"/>
      <w:lvlJc w:val="left"/>
      <w:pPr>
        <w:ind w:left="3680" w:hanging="360"/>
      </w:pPr>
      <w:rPr>
        <w:rFonts w:ascii="Courier New" w:hAnsi="Courier New" w:cs="Courier New" w:hint="default"/>
      </w:rPr>
    </w:lvl>
    <w:lvl w:ilvl="5" w:tplc="041B0005" w:tentative="1">
      <w:start w:val="1"/>
      <w:numFmt w:val="bullet"/>
      <w:lvlText w:val=""/>
      <w:lvlJc w:val="left"/>
      <w:pPr>
        <w:ind w:left="4400" w:hanging="360"/>
      </w:pPr>
      <w:rPr>
        <w:rFonts w:ascii="Wingdings" w:hAnsi="Wingdings" w:hint="default"/>
      </w:rPr>
    </w:lvl>
    <w:lvl w:ilvl="6" w:tplc="041B0001" w:tentative="1">
      <w:start w:val="1"/>
      <w:numFmt w:val="bullet"/>
      <w:lvlText w:val=""/>
      <w:lvlJc w:val="left"/>
      <w:pPr>
        <w:ind w:left="5120" w:hanging="360"/>
      </w:pPr>
      <w:rPr>
        <w:rFonts w:ascii="Symbol" w:hAnsi="Symbol" w:hint="default"/>
      </w:rPr>
    </w:lvl>
    <w:lvl w:ilvl="7" w:tplc="041B0003" w:tentative="1">
      <w:start w:val="1"/>
      <w:numFmt w:val="bullet"/>
      <w:lvlText w:val="o"/>
      <w:lvlJc w:val="left"/>
      <w:pPr>
        <w:ind w:left="5840" w:hanging="360"/>
      </w:pPr>
      <w:rPr>
        <w:rFonts w:ascii="Courier New" w:hAnsi="Courier New" w:cs="Courier New" w:hint="default"/>
      </w:rPr>
    </w:lvl>
    <w:lvl w:ilvl="8" w:tplc="041B0005" w:tentative="1">
      <w:start w:val="1"/>
      <w:numFmt w:val="bullet"/>
      <w:lvlText w:val=""/>
      <w:lvlJc w:val="left"/>
      <w:pPr>
        <w:ind w:left="6560" w:hanging="360"/>
      </w:pPr>
      <w:rPr>
        <w:rFonts w:ascii="Wingdings" w:hAnsi="Wingdings" w:hint="default"/>
      </w:rPr>
    </w:lvl>
  </w:abstractNum>
  <w:abstractNum w:abstractNumId="30" w15:restartNumberingAfterBreak="0">
    <w:nsid w:val="789667EC"/>
    <w:multiLevelType w:val="hybridMultilevel"/>
    <w:tmpl w:val="2F2623CE"/>
    <w:lvl w:ilvl="0" w:tplc="E49A8DC6">
      <w:start w:val="1"/>
      <w:numFmt w:val="bullet"/>
      <w:lvlText w:val="-"/>
      <w:lvlJc w:val="left"/>
      <w:pPr>
        <w:ind w:left="720" w:hanging="360"/>
      </w:pPr>
      <w:rPr>
        <w:rFonts w:ascii="Calibri" w:eastAsiaTheme="minorHAnsi" w:hAnsi="Calibri" w:cs="Calibri"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FE55595"/>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23"/>
  </w:num>
  <w:num w:numId="4">
    <w:abstractNumId w:val="7"/>
  </w:num>
  <w:num w:numId="5">
    <w:abstractNumId w:val="20"/>
  </w:num>
  <w:num w:numId="6">
    <w:abstractNumId w:val="9"/>
  </w:num>
  <w:num w:numId="7">
    <w:abstractNumId w:val="24"/>
  </w:num>
  <w:num w:numId="8">
    <w:abstractNumId w:val="10"/>
  </w:num>
  <w:num w:numId="9">
    <w:abstractNumId w:val="13"/>
  </w:num>
  <w:num w:numId="10">
    <w:abstractNumId w:val="27"/>
  </w:num>
  <w:num w:numId="11">
    <w:abstractNumId w:val="2"/>
  </w:num>
  <w:num w:numId="12">
    <w:abstractNumId w:val="26"/>
  </w:num>
  <w:num w:numId="13">
    <w:abstractNumId w:val="15"/>
  </w:num>
  <w:num w:numId="14">
    <w:abstractNumId w:val="25"/>
  </w:num>
  <w:num w:numId="15">
    <w:abstractNumId w:val="29"/>
  </w:num>
  <w:num w:numId="16">
    <w:abstractNumId w:val="0"/>
  </w:num>
  <w:num w:numId="17">
    <w:abstractNumId w:val="12"/>
  </w:num>
  <w:num w:numId="18">
    <w:abstractNumId w:val="5"/>
  </w:num>
  <w:num w:numId="19">
    <w:abstractNumId w:val="28"/>
  </w:num>
  <w:num w:numId="20">
    <w:abstractNumId w:val="16"/>
  </w:num>
  <w:num w:numId="21">
    <w:abstractNumId w:val="3"/>
  </w:num>
  <w:num w:numId="22">
    <w:abstractNumId w:val="6"/>
  </w:num>
  <w:num w:numId="23">
    <w:abstractNumId w:val="1"/>
  </w:num>
  <w:num w:numId="24">
    <w:abstractNumId w:val="11"/>
  </w:num>
  <w:num w:numId="25">
    <w:abstractNumId w:val="21"/>
  </w:num>
  <w:num w:numId="26">
    <w:abstractNumId w:val="18"/>
  </w:num>
  <w:num w:numId="27">
    <w:abstractNumId w:val="30"/>
  </w:num>
  <w:num w:numId="28">
    <w:abstractNumId w:val="22"/>
  </w:num>
  <w:num w:numId="29">
    <w:abstractNumId w:val="19"/>
  </w:num>
  <w:num w:numId="30">
    <w:abstractNumId w:val="8"/>
  </w:num>
  <w:num w:numId="31">
    <w:abstractNumId w:val="31"/>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036"/>
    <w:rsid w:val="000339C7"/>
    <w:rsid w:val="00041CAF"/>
    <w:rsid w:val="00047A1D"/>
    <w:rsid w:val="0005201C"/>
    <w:rsid w:val="00053BFF"/>
    <w:rsid w:val="000903AA"/>
    <w:rsid w:val="000942F0"/>
    <w:rsid w:val="000A0CA2"/>
    <w:rsid w:val="000A276C"/>
    <w:rsid w:val="000A645E"/>
    <w:rsid w:val="000C0B91"/>
    <w:rsid w:val="000D00CA"/>
    <w:rsid w:val="000D55F2"/>
    <w:rsid w:val="000E27CE"/>
    <w:rsid w:val="000E6706"/>
    <w:rsid w:val="000E7203"/>
    <w:rsid w:val="000F6209"/>
    <w:rsid w:val="0010266E"/>
    <w:rsid w:val="0010365D"/>
    <w:rsid w:val="001104B1"/>
    <w:rsid w:val="0011072F"/>
    <w:rsid w:val="00111231"/>
    <w:rsid w:val="001114F9"/>
    <w:rsid w:val="00116EEB"/>
    <w:rsid w:val="001321FB"/>
    <w:rsid w:val="00132A12"/>
    <w:rsid w:val="00134300"/>
    <w:rsid w:val="001459BF"/>
    <w:rsid w:val="00151D4A"/>
    <w:rsid w:val="00155859"/>
    <w:rsid w:val="00164E31"/>
    <w:rsid w:val="00165194"/>
    <w:rsid w:val="00166672"/>
    <w:rsid w:val="00172704"/>
    <w:rsid w:val="0017490F"/>
    <w:rsid w:val="00183566"/>
    <w:rsid w:val="001835A6"/>
    <w:rsid w:val="001865C4"/>
    <w:rsid w:val="001911D2"/>
    <w:rsid w:val="001A0979"/>
    <w:rsid w:val="001A2089"/>
    <w:rsid w:val="001C18ED"/>
    <w:rsid w:val="001C1CE2"/>
    <w:rsid w:val="001C24E4"/>
    <w:rsid w:val="001E79E3"/>
    <w:rsid w:val="0020250D"/>
    <w:rsid w:val="002039EF"/>
    <w:rsid w:val="00203F4B"/>
    <w:rsid w:val="002043E1"/>
    <w:rsid w:val="00216AB5"/>
    <w:rsid w:val="00223FC5"/>
    <w:rsid w:val="00225050"/>
    <w:rsid w:val="002277EC"/>
    <w:rsid w:val="002333DC"/>
    <w:rsid w:val="00233661"/>
    <w:rsid w:val="0023437F"/>
    <w:rsid w:val="002346DD"/>
    <w:rsid w:val="00235F24"/>
    <w:rsid w:val="00252036"/>
    <w:rsid w:val="002625BA"/>
    <w:rsid w:val="00276349"/>
    <w:rsid w:val="0027790A"/>
    <w:rsid w:val="00277930"/>
    <w:rsid w:val="00285AAB"/>
    <w:rsid w:val="00296B0D"/>
    <w:rsid w:val="002A2109"/>
    <w:rsid w:val="002A7500"/>
    <w:rsid w:val="002B18FF"/>
    <w:rsid w:val="002C32B3"/>
    <w:rsid w:val="002C38EE"/>
    <w:rsid w:val="002C50AA"/>
    <w:rsid w:val="002C6DA4"/>
    <w:rsid w:val="002D57B2"/>
    <w:rsid w:val="002D75B8"/>
    <w:rsid w:val="002F7334"/>
    <w:rsid w:val="00300B76"/>
    <w:rsid w:val="0030161C"/>
    <w:rsid w:val="00307EA8"/>
    <w:rsid w:val="003109C6"/>
    <w:rsid w:val="00314025"/>
    <w:rsid w:val="00315A38"/>
    <w:rsid w:val="00334967"/>
    <w:rsid w:val="003409C1"/>
    <w:rsid w:val="00342533"/>
    <w:rsid w:val="003534C0"/>
    <w:rsid w:val="003603AE"/>
    <w:rsid w:val="00365255"/>
    <w:rsid w:val="00375B64"/>
    <w:rsid w:val="0038297F"/>
    <w:rsid w:val="00384670"/>
    <w:rsid w:val="003A4D65"/>
    <w:rsid w:val="003B0987"/>
    <w:rsid w:val="003C197F"/>
    <w:rsid w:val="003C684E"/>
    <w:rsid w:val="003C7649"/>
    <w:rsid w:val="003D080E"/>
    <w:rsid w:val="003D1169"/>
    <w:rsid w:val="003E0328"/>
    <w:rsid w:val="003F47FE"/>
    <w:rsid w:val="003F55B1"/>
    <w:rsid w:val="0040273C"/>
    <w:rsid w:val="004071E3"/>
    <w:rsid w:val="00420C21"/>
    <w:rsid w:val="00420F20"/>
    <w:rsid w:val="00421DE9"/>
    <w:rsid w:val="00422E08"/>
    <w:rsid w:val="00423F12"/>
    <w:rsid w:val="00425CAC"/>
    <w:rsid w:val="00431204"/>
    <w:rsid w:val="0043633C"/>
    <w:rsid w:val="00450D6B"/>
    <w:rsid w:val="00451348"/>
    <w:rsid w:val="004527B7"/>
    <w:rsid w:val="00453274"/>
    <w:rsid w:val="004A14CF"/>
    <w:rsid w:val="004B0110"/>
    <w:rsid w:val="004B0C50"/>
    <w:rsid w:val="004B396A"/>
    <w:rsid w:val="004C0899"/>
    <w:rsid w:val="004D5CB9"/>
    <w:rsid w:val="004F70F3"/>
    <w:rsid w:val="004F75B1"/>
    <w:rsid w:val="00511F85"/>
    <w:rsid w:val="005174DE"/>
    <w:rsid w:val="00527F8C"/>
    <w:rsid w:val="005526D3"/>
    <w:rsid w:val="00555AB9"/>
    <w:rsid w:val="005564C8"/>
    <w:rsid w:val="00557728"/>
    <w:rsid w:val="00563B55"/>
    <w:rsid w:val="005757DF"/>
    <w:rsid w:val="00582678"/>
    <w:rsid w:val="00584407"/>
    <w:rsid w:val="00591E9A"/>
    <w:rsid w:val="00594861"/>
    <w:rsid w:val="0059675E"/>
    <w:rsid w:val="005A02D5"/>
    <w:rsid w:val="005A0591"/>
    <w:rsid w:val="005B0F59"/>
    <w:rsid w:val="005B2479"/>
    <w:rsid w:val="005B3421"/>
    <w:rsid w:val="005B43A4"/>
    <w:rsid w:val="005C2006"/>
    <w:rsid w:val="005C2C0C"/>
    <w:rsid w:val="005C4356"/>
    <w:rsid w:val="005C597E"/>
    <w:rsid w:val="005C67C0"/>
    <w:rsid w:val="005D2694"/>
    <w:rsid w:val="005D51D3"/>
    <w:rsid w:val="005D660F"/>
    <w:rsid w:val="005D778C"/>
    <w:rsid w:val="005D77B5"/>
    <w:rsid w:val="005E5628"/>
    <w:rsid w:val="005E6308"/>
    <w:rsid w:val="005F4977"/>
    <w:rsid w:val="005F4D90"/>
    <w:rsid w:val="00602214"/>
    <w:rsid w:val="00606C3C"/>
    <w:rsid w:val="00616FE6"/>
    <w:rsid w:val="00624187"/>
    <w:rsid w:val="00631BC9"/>
    <w:rsid w:val="006333D9"/>
    <w:rsid w:val="006362BF"/>
    <w:rsid w:val="00636E86"/>
    <w:rsid w:val="0063709D"/>
    <w:rsid w:val="00637D77"/>
    <w:rsid w:val="006412F2"/>
    <w:rsid w:val="00652018"/>
    <w:rsid w:val="0065242A"/>
    <w:rsid w:val="0066150C"/>
    <w:rsid w:val="006645E4"/>
    <w:rsid w:val="006656A4"/>
    <w:rsid w:val="006818FA"/>
    <w:rsid w:val="006830EC"/>
    <w:rsid w:val="00683858"/>
    <w:rsid w:val="00685C3A"/>
    <w:rsid w:val="006969EC"/>
    <w:rsid w:val="006B2E48"/>
    <w:rsid w:val="006B6D96"/>
    <w:rsid w:val="006C3504"/>
    <w:rsid w:val="006C573E"/>
    <w:rsid w:val="006D2F33"/>
    <w:rsid w:val="006D40F1"/>
    <w:rsid w:val="006D684C"/>
    <w:rsid w:val="006E76FF"/>
    <w:rsid w:val="006E79B3"/>
    <w:rsid w:val="006F552A"/>
    <w:rsid w:val="006F6D0B"/>
    <w:rsid w:val="00704509"/>
    <w:rsid w:val="007125CA"/>
    <w:rsid w:val="00733160"/>
    <w:rsid w:val="00742A7C"/>
    <w:rsid w:val="007467E2"/>
    <w:rsid w:val="007666D5"/>
    <w:rsid w:val="00767C04"/>
    <w:rsid w:val="00771A0A"/>
    <w:rsid w:val="0077664F"/>
    <w:rsid w:val="00793509"/>
    <w:rsid w:val="00796A73"/>
    <w:rsid w:val="007A1ED8"/>
    <w:rsid w:val="007A3636"/>
    <w:rsid w:val="007A594B"/>
    <w:rsid w:val="007A74D7"/>
    <w:rsid w:val="007B64FE"/>
    <w:rsid w:val="007C7D4E"/>
    <w:rsid w:val="007D0680"/>
    <w:rsid w:val="007D0C72"/>
    <w:rsid w:val="007D1077"/>
    <w:rsid w:val="007E0791"/>
    <w:rsid w:val="007E0F55"/>
    <w:rsid w:val="007F0FF6"/>
    <w:rsid w:val="007F4014"/>
    <w:rsid w:val="007F735D"/>
    <w:rsid w:val="00805244"/>
    <w:rsid w:val="00813946"/>
    <w:rsid w:val="008156BD"/>
    <w:rsid w:val="00821E43"/>
    <w:rsid w:val="0082630E"/>
    <w:rsid w:val="0083272C"/>
    <w:rsid w:val="00835089"/>
    <w:rsid w:val="00843DB1"/>
    <w:rsid w:val="00847FB6"/>
    <w:rsid w:val="00852E00"/>
    <w:rsid w:val="00853AF5"/>
    <w:rsid w:val="008614EC"/>
    <w:rsid w:val="00861D6B"/>
    <w:rsid w:val="008630B1"/>
    <w:rsid w:val="00865985"/>
    <w:rsid w:val="0087703F"/>
    <w:rsid w:val="00877E9E"/>
    <w:rsid w:val="00887B78"/>
    <w:rsid w:val="00891618"/>
    <w:rsid w:val="00891627"/>
    <w:rsid w:val="008A160F"/>
    <w:rsid w:val="008A1D5E"/>
    <w:rsid w:val="008C09F8"/>
    <w:rsid w:val="008D0F8A"/>
    <w:rsid w:val="008D1EE9"/>
    <w:rsid w:val="00902309"/>
    <w:rsid w:val="009064D6"/>
    <w:rsid w:val="0091277D"/>
    <w:rsid w:val="00914CFF"/>
    <w:rsid w:val="0093035D"/>
    <w:rsid w:val="009338FB"/>
    <w:rsid w:val="009347F3"/>
    <w:rsid w:val="00936C01"/>
    <w:rsid w:val="00951174"/>
    <w:rsid w:val="00953063"/>
    <w:rsid w:val="0096038F"/>
    <w:rsid w:val="00967897"/>
    <w:rsid w:val="00973D19"/>
    <w:rsid w:val="00974FFF"/>
    <w:rsid w:val="009762E6"/>
    <w:rsid w:val="00985129"/>
    <w:rsid w:val="009947F1"/>
    <w:rsid w:val="009A1C07"/>
    <w:rsid w:val="009A2158"/>
    <w:rsid w:val="009A2EBB"/>
    <w:rsid w:val="009A431B"/>
    <w:rsid w:val="009A441D"/>
    <w:rsid w:val="009B2139"/>
    <w:rsid w:val="009B2F89"/>
    <w:rsid w:val="009B6054"/>
    <w:rsid w:val="009E1601"/>
    <w:rsid w:val="00A0008B"/>
    <w:rsid w:val="00A03E8F"/>
    <w:rsid w:val="00A14B70"/>
    <w:rsid w:val="00A16885"/>
    <w:rsid w:val="00A3032C"/>
    <w:rsid w:val="00A37037"/>
    <w:rsid w:val="00A45D87"/>
    <w:rsid w:val="00A5180A"/>
    <w:rsid w:val="00A53989"/>
    <w:rsid w:val="00A54C7A"/>
    <w:rsid w:val="00A61910"/>
    <w:rsid w:val="00A62653"/>
    <w:rsid w:val="00A63098"/>
    <w:rsid w:val="00A64DB9"/>
    <w:rsid w:val="00A65E4C"/>
    <w:rsid w:val="00A715D5"/>
    <w:rsid w:val="00A71BBF"/>
    <w:rsid w:val="00A73E2C"/>
    <w:rsid w:val="00A742B7"/>
    <w:rsid w:val="00A7483E"/>
    <w:rsid w:val="00A81425"/>
    <w:rsid w:val="00A83059"/>
    <w:rsid w:val="00A83298"/>
    <w:rsid w:val="00A86D43"/>
    <w:rsid w:val="00A90933"/>
    <w:rsid w:val="00A91E9E"/>
    <w:rsid w:val="00A936C5"/>
    <w:rsid w:val="00A9791C"/>
    <w:rsid w:val="00AA588C"/>
    <w:rsid w:val="00AC4280"/>
    <w:rsid w:val="00AC5E95"/>
    <w:rsid w:val="00AD1BFF"/>
    <w:rsid w:val="00AD3708"/>
    <w:rsid w:val="00AD49B2"/>
    <w:rsid w:val="00AD51E9"/>
    <w:rsid w:val="00AE62A1"/>
    <w:rsid w:val="00AE752C"/>
    <w:rsid w:val="00B005E1"/>
    <w:rsid w:val="00B026EE"/>
    <w:rsid w:val="00B02CB5"/>
    <w:rsid w:val="00B0354E"/>
    <w:rsid w:val="00B20A01"/>
    <w:rsid w:val="00B23576"/>
    <w:rsid w:val="00B300EA"/>
    <w:rsid w:val="00B42E0D"/>
    <w:rsid w:val="00B45A0B"/>
    <w:rsid w:val="00B46841"/>
    <w:rsid w:val="00B53816"/>
    <w:rsid w:val="00B5759D"/>
    <w:rsid w:val="00B579F1"/>
    <w:rsid w:val="00B665DA"/>
    <w:rsid w:val="00B73C1F"/>
    <w:rsid w:val="00B73D73"/>
    <w:rsid w:val="00B934C5"/>
    <w:rsid w:val="00BB16D2"/>
    <w:rsid w:val="00BB1CB7"/>
    <w:rsid w:val="00BB3DB9"/>
    <w:rsid w:val="00BC4137"/>
    <w:rsid w:val="00BC7270"/>
    <w:rsid w:val="00BD3F28"/>
    <w:rsid w:val="00BD7A1D"/>
    <w:rsid w:val="00BE585D"/>
    <w:rsid w:val="00BE588B"/>
    <w:rsid w:val="00BF3169"/>
    <w:rsid w:val="00C035B6"/>
    <w:rsid w:val="00C03BC5"/>
    <w:rsid w:val="00C05E7A"/>
    <w:rsid w:val="00C25B77"/>
    <w:rsid w:val="00C2765F"/>
    <w:rsid w:val="00C30269"/>
    <w:rsid w:val="00C3654E"/>
    <w:rsid w:val="00C42C85"/>
    <w:rsid w:val="00C43008"/>
    <w:rsid w:val="00C4612A"/>
    <w:rsid w:val="00C51635"/>
    <w:rsid w:val="00C60706"/>
    <w:rsid w:val="00C626B9"/>
    <w:rsid w:val="00C673C4"/>
    <w:rsid w:val="00C72682"/>
    <w:rsid w:val="00C81A4F"/>
    <w:rsid w:val="00C81BC6"/>
    <w:rsid w:val="00C83CE0"/>
    <w:rsid w:val="00C86D8E"/>
    <w:rsid w:val="00C8758C"/>
    <w:rsid w:val="00C87CB8"/>
    <w:rsid w:val="00C92C7F"/>
    <w:rsid w:val="00C9446F"/>
    <w:rsid w:val="00CB0104"/>
    <w:rsid w:val="00CB5299"/>
    <w:rsid w:val="00CB6D4A"/>
    <w:rsid w:val="00CE2B71"/>
    <w:rsid w:val="00CE3AA6"/>
    <w:rsid w:val="00CE6922"/>
    <w:rsid w:val="00CF0804"/>
    <w:rsid w:val="00CF2DD5"/>
    <w:rsid w:val="00D07482"/>
    <w:rsid w:val="00D1164D"/>
    <w:rsid w:val="00D179E7"/>
    <w:rsid w:val="00D23535"/>
    <w:rsid w:val="00D23953"/>
    <w:rsid w:val="00D3240B"/>
    <w:rsid w:val="00D33ACD"/>
    <w:rsid w:val="00D344F0"/>
    <w:rsid w:val="00D4290A"/>
    <w:rsid w:val="00D55654"/>
    <w:rsid w:val="00D619FB"/>
    <w:rsid w:val="00D61A78"/>
    <w:rsid w:val="00D61EB1"/>
    <w:rsid w:val="00D6524E"/>
    <w:rsid w:val="00D677A9"/>
    <w:rsid w:val="00D73FFF"/>
    <w:rsid w:val="00D810C4"/>
    <w:rsid w:val="00D82799"/>
    <w:rsid w:val="00D84A4A"/>
    <w:rsid w:val="00D93C2E"/>
    <w:rsid w:val="00D97D57"/>
    <w:rsid w:val="00DA01E2"/>
    <w:rsid w:val="00DA46D5"/>
    <w:rsid w:val="00DA4A65"/>
    <w:rsid w:val="00DA5F2F"/>
    <w:rsid w:val="00DA6189"/>
    <w:rsid w:val="00DB2B55"/>
    <w:rsid w:val="00DB7E88"/>
    <w:rsid w:val="00DB7F81"/>
    <w:rsid w:val="00DD3C7D"/>
    <w:rsid w:val="00DD7160"/>
    <w:rsid w:val="00DD7756"/>
    <w:rsid w:val="00DE4507"/>
    <w:rsid w:val="00DE62D2"/>
    <w:rsid w:val="00DE7043"/>
    <w:rsid w:val="00E0736E"/>
    <w:rsid w:val="00E20341"/>
    <w:rsid w:val="00E33ED8"/>
    <w:rsid w:val="00E4631E"/>
    <w:rsid w:val="00E46E79"/>
    <w:rsid w:val="00E567CB"/>
    <w:rsid w:val="00E63946"/>
    <w:rsid w:val="00E67B19"/>
    <w:rsid w:val="00E750D1"/>
    <w:rsid w:val="00E8121A"/>
    <w:rsid w:val="00E90513"/>
    <w:rsid w:val="00EA26E0"/>
    <w:rsid w:val="00EB7878"/>
    <w:rsid w:val="00EC3E6B"/>
    <w:rsid w:val="00ED4FF5"/>
    <w:rsid w:val="00EE6F0E"/>
    <w:rsid w:val="00EF0714"/>
    <w:rsid w:val="00EF5995"/>
    <w:rsid w:val="00F002DC"/>
    <w:rsid w:val="00F011D3"/>
    <w:rsid w:val="00F06044"/>
    <w:rsid w:val="00F113A7"/>
    <w:rsid w:val="00F13B37"/>
    <w:rsid w:val="00F13DE9"/>
    <w:rsid w:val="00F22F61"/>
    <w:rsid w:val="00F24256"/>
    <w:rsid w:val="00F30530"/>
    <w:rsid w:val="00F30F65"/>
    <w:rsid w:val="00F31D41"/>
    <w:rsid w:val="00F428C0"/>
    <w:rsid w:val="00F52C7F"/>
    <w:rsid w:val="00F77157"/>
    <w:rsid w:val="00F80272"/>
    <w:rsid w:val="00F91A22"/>
    <w:rsid w:val="00F921E9"/>
    <w:rsid w:val="00F95818"/>
    <w:rsid w:val="00FA20D9"/>
    <w:rsid w:val="00FA7EDF"/>
    <w:rsid w:val="00FB32E5"/>
    <w:rsid w:val="00FC40DD"/>
    <w:rsid w:val="00FC42CF"/>
    <w:rsid w:val="00FC4491"/>
    <w:rsid w:val="00FC6912"/>
    <w:rsid w:val="00FE3B04"/>
    <w:rsid w:val="00FF43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1910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E567C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567CB"/>
  </w:style>
  <w:style w:type="paragraph" w:styleId="Pta">
    <w:name w:val="footer"/>
    <w:basedOn w:val="Normlny"/>
    <w:link w:val="PtaChar"/>
    <w:uiPriority w:val="99"/>
    <w:unhideWhenUsed/>
    <w:rsid w:val="00E567CB"/>
    <w:pPr>
      <w:tabs>
        <w:tab w:val="center" w:pos="4536"/>
        <w:tab w:val="right" w:pos="9072"/>
      </w:tabs>
      <w:spacing w:after="0" w:line="240" w:lineRule="auto"/>
    </w:pPr>
  </w:style>
  <w:style w:type="character" w:customStyle="1" w:styleId="PtaChar">
    <w:name w:val="Päta Char"/>
    <w:basedOn w:val="Predvolenpsmoodseku"/>
    <w:link w:val="Pta"/>
    <w:uiPriority w:val="99"/>
    <w:rsid w:val="00E567CB"/>
  </w:style>
  <w:style w:type="table" w:styleId="Mriekatabuky">
    <w:name w:val="Table Grid"/>
    <w:basedOn w:val="Normlnatabuka"/>
    <w:uiPriority w:val="39"/>
    <w:rsid w:val="009B2F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Odsek,Table of contents numbered,List Paragraph (numbered (a)),1st level - Bullet List Paragraph,Paragrafo elenco,List Paragraph1,List Paragraph11,Lettre d'introduction,Medium Grid 1 - Accent 21,2"/>
    <w:basedOn w:val="Normlny"/>
    <w:link w:val="OdsekzoznamuChar"/>
    <w:uiPriority w:val="34"/>
    <w:qFormat/>
    <w:rsid w:val="00D1164D"/>
    <w:pPr>
      <w:ind w:left="720"/>
      <w:contextualSpacing/>
    </w:pPr>
  </w:style>
  <w:style w:type="character" w:customStyle="1" w:styleId="OdsekzoznamuChar">
    <w:name w:val="Odsek zoznamu Char"/>
    <w:aliases w:val="body Char,Odsek zoznamu2 Char,List Paragraph Char,Odsek Char,Table of contents numbered Char,List Paragraph (numbered (a)) Char,1st level - Bullet List Paragraph Char,Paragrafo elenco Char,List Paragraph1 Char,List Paragraph11 Char"/>
    <w:basedOn w:val="Predvolenpsmoodseku"/>
    <w:link w:val="Odsekzoznamu"/>
    <w:uiPriority w:val="34"/>
    <w:qFormat/>
    <w:locked/>
    <w:rsid w:val="00D1164D"/>
  </w:style>
  <w:style w:type="character" w:styleId="Odkaznakomentr">
    <w:name w:val="annotation reference"/>
    <w:basedOn w:val="Predvolenpsmoodseku"/>
    <w:uiPriority w:val="99"/>
    <w:semiHidden/>
    <w:unhideWhenUsed/>
    <w:rsid w:val="00D84A4A"/>
    <w:rPr>
      <w:sz w:val="16"/>
      <w:szCs w:val="16"/>
    </w:rPr>
  </w:style>
  <w:style w:type="paragraph" w:styleId="Textkomentra">
    <w:name w:val="annotation text"/>
    <w:basedOn w:val="Normlny"/>
    <w:link w:val="TextkomentraChar"/>
    <w:uiPriority w:val="99"/>
    <w:unhideWhenUsed/>
    <w:rsid w:val="00D84A4A"/>
    <w:pPr>
      <w:suppressAutoHyphens/>
      <w:spacing w:after="240" w:line="240" w:lineRule="auto"/>
      <w:jc w:val="both"/>
    </w:pPr>
    <w:rPr>
      <w:rFonts w:eastAsia="Calibri" w:cstheme="minorHAnsi"/>
      <w:sz w:val="20"/>
      <w:szCs w:val="20"/>
    </w:rPr>
  </w:style>
  <w:style w:type="character" w:customStyle="1" w:styleId="TextkomentraChar">
    <w:name w:val="Text komentára Char"/>
    <w:basedOn w:val="Predvolenpsmoodseku"/>
    <w:link w:val="Textkomentra"/>
    <w:uiPriority w:val="99"/>
    <w:rsid w:val="00D84A4A"/>
    <w:rPr>
      <w:rFonts w:eastAsia="Calibri" w:cstheme="minorHAnsi"/>
      <w:sz w:val="20"/>
      <w:szCs w:val="20"/>
    </w:rPr>
  </w:style>
  <w:style w:type="paragraph" w:styleId="Textbubliny">
    <w:name w:val="Balloon Text"/>
    <w:basedOn w:val="Normlny"/>
    <w:link w:val="TextbublinyChar"/>
    <w:uiPriority w:val="99"/>
    <w:semiHidden/>
    <w:unhideWhenUsed/>
    <w:rsid w:val="00D84A4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84A4A"/>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6C573E"/>
    <w:pPr>
      <w:suppressAutoHyphens w:val="0"/>
      <w:spacing w:after="160"/>
      <w:jc w:val="left"/>
    </w:pPr>
    <w:rPr>
      <w:rFonts w:eastAsiaTheme="minorHAnsi" w:cstheme="minorBidi"/>
      <w:b/>
      <w:bCs/>
    </w:rPr>
  </w:style>
  <w:style w:type="character" w:customStyle="1" w:styleId="PredmetkomentraChar">
    <w:name w:val="Predmet komentára Char"/>
    <w:basedOn w:val="TextkomentraChar"/>
    <w:link w:val="Predmetkomentra"/>
    <w:uiPriority w:val="99"/>
    <w:semiHidden/>
    <w:rsid w:val="006C573E"/>
    <w:rPr>
      <w:rFonts w:eastAsia="Calibri" w:cstheme="minorHAnsi"/>
      <w:b/>
      <w:bCs/>
      <w:sz w:val="20"/>
      <w:szCs w:val="20"/>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7467E2"/>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7467E2"/>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7467E2"/>
    <w:rPr>
      <w:rFonts w:cs="Times New Roman"/>
      <w:vertAlign w:val="superscript"/>
    </w:rPr>
  </w:style>
  <w:style w:type="paragraph" w:customStyle="1" w:styleId="Char2">
    <w:name w:val="Char2"/>
    <w:basedOn w:val="Normlny"/>
    <w:link w:val="Odkaznapoznmkupodiarou"/>
    <w:uiPriority w:val="99"/>
    <w:qFormat/>
    <w:rsid w:val="007467E2"/>
    <w:pPr>
      <w:spacing w:line="240" w:lineRule="exact"/>
    </w:pPr>
    <w:rPr>
      <w:rFonts w:cs="Times New Roman"/>
      <w:vertAlign w:val="superscript"/>
    </w:rPr>
  </w:style>
  <w:style w:type="character" w:styleId="Hypertextovprepojenie">
    <w:name w:val="Hyperlink"/>
    <w:basedOn w:val="Predvolenpsmoodseku"/>
    <w:uiPriority w:val="99"/>
    <w:unhideWhenUsed/>
    <w:rsid w:val="003E0328"/>
    <w:rPr>
      <w:color w:val="0563C1" w:themeColor="hyperlink"/>
      <w:u w:val="single"/>
    </w:rPr>
  </w:style>
  <w:style w:type="character" w:styleId="PouitHypertextovPrepojenie">
    <w:name w:val="FollowedHyperlink"/>
    <w:basedOn w:val="Predvolenpsmoodseku"/>
    <w:uiPriority w:val="99"/>
    <w:semiHidden/>
    <w:unhideWhenUsed/>
    <w:rsid w:val="0040273C"/>
    <w:rPr>
      <w:color w:val="954F72" w:themeColor="followedHyperlink"/>
      <w:u w:val="single"/>
    </w:rPr>
  </w:style>
  <w:style w:type="paragraph" w:styleId="Obyajntext">
    <w:name w:val="Plain Text"/>
    <w:basedOn w:val="Normlny"/>
    <w:link w:val="ObyajntextChar"/>
    <w:uiPriority w:val="99"/>
    <w:unhideWhenUsed/>
    <w:rsid w:val="00A65E4C"/>
    <w:pPr>
      <w:spacing w:after="0" w:line="240" w:lineRule="auto"/>
    </w:pPr>
    <w:rPr>
      <w:rFonts w:ascii="Calibri" w:eastAsia="Calibri" w:hAnsi="Calibri" w:cs="Calibri"/>
    </w:rPr>
  </w:style>
  <w:style w:type="character" w:customStyle="1" w:styleId="ObyajntextChar">
    <w:name w:val="Obyčajný text Char"/>
    <w:basedOn w:val="Predvolenpsmoodseku"/>
    <w:link w:val="Obyajntext"/>
    <w:uiPriority w:val="99"/>
    <w:rsid w:val="00A65E4C"/>
    <w:rPr>
      <w:rFonts w:ascii="Calibri" w:eastAsia="Calibri" w:hAnsi="Calibri" w:cs="Calibri"/>
    </w:rPr>
  </w:style>
  <w:style w:type="paragraph" w:customStyle="1" w:styleId="xmsolistparagraph">
    <w:name w:val="x_msolistparagraph"/>
    <w:basedOn w:val="Normlny"/>
    <w:rsid w:val="004527B7"/>
    <w:pPr>
      <w:spacing w:after="0" w:line="240" w:lineRule="auto"/>
      <w:ind w:left="720"/>
    </w:pPr>
    <w:rPr>
      <w:rFonts w:ascii="Calibri" w:eastAsia="Calibri" w:hAnsi="Calibri" w:cs="Calibri"/>
      <w:lang w:eastAsia="sk-SK"/>
    </w:rPr>
  </w:style>
  <w:style w:type="character" w:customStyle="1" w:styleId="cvshf">
    <w:name w:val="cvshf"/>
    <w:basedOn w:val="Predvolenpsmoodseku"/>
    <w:rsid w:val="00116EEB"/>
  </w:style>
  <w:style w:type="paragraph" w:customStyle="1" w:styleId="Default">
    <w:name w:val="Default"/>
    <w:rsid w:val="009A2EBB"/>
    <w:pPr>
      <w:autoSpaceDE w:val="0"/>
      <w:autoSpaceDN w:val="0"/>
      <w:adjustRightInd w:val="0"/>
      <w:spacing w:after="0" w:line="240" w:lineRule="auto"/>
    </w:pPr>
    <w:rPr>
      <w:rFonts w:ascii="Calibri" w:eastAsia="Calibri" w:hAnsi="Calibri" w:cs="Calibri"/>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13" Type="http://schemas.openxmlformats.org/officeDocument/2006/relationships/hyperlink" Target="http://www.uvo.gov.sk/metodika-vzdelavanie/tematicke-materialy/spolocensky-zodpovedne-verejne-obstaravani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ropeanwaterlabel.e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green-business.ec.europa.eu/green-public-procurement/gpp-criteria-and-requirements_en"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uvo.gov.sk/metodika-vzdelavanie/tematicke-materialy/spolocensky-zodpovedne-verejne-obstaravanie" TargetMode="External"/><Relationship Id="rId14" Type="http://schemas.openxmlformats.org/officeDocument/2006/relationships/hyperlink" Target="https://green-business.ec.europa.eu/green-public-procurement/gpp-criteria-and-requirements_en"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uvo.gov.sk/metodika-vzdelavanie/tematicke-materialy/spolocensky-zodpovedne-verejne-obstaravanie" TargetMode="External"/><Relationship Id="rId1" Type="http://schemas.openxmlformats.org/officeDocument/2006/relationships/hyperlink" Target="https://www.sazp.sk/zivotne-prostredie/environmentalne-manazerstvo/propagacne-materialy-dobrovo-ne-nastroje-environmentalnej-politiky/metodiky-pre-uplatnenie-zeleneho-verejneho-obstaravani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79136-C1E2-4CE6-BF26-089813A16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10283</Words>
  <Characters>58616</Characters>
  <Application>Microsoft Office Word</Application>
  <DocSecurity>0</DocSecurity>
  <Lines>488</Lines>
  <Paragraphs>137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2025-02-05T13:30:00Z</dcterms:created>
  <dcterms:modified xsi:type="dcterms:W3CDTF">2025-03-06T10:55:00Z</dcterms:modified>
</cp:coreProperties>
</file>